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D10B3A" w14:paraId="651EE548" w14:textId="77777777" w:rsidTr="000063E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70279" w14:textId="77777777" w:rsidR="00D10B3A" w:rsidRDefault="00D10B3A" w:rsidP="000063E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8D6A2D8" w14:textId="77777777" w:rsidR="00D10B3A" w:rsidRDefault="00D10B3A" w:rsidP="000063EC">
            <w:pPr>
              <w:pStyle w:val="Header"/>
              <w:spacing w:before="120" w:after="120"/>
              <w:jc w:val="center"/>
            </w:pPr>
            <w:hyperlink r:id="rId7" w:history="1">
              <w:r w:rsidRPr="005D3627">
                <w:rPr>
                  <w:rStyle w:val="Hyperlink"/>
                </w:rPr>
                <w:t>132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31E581" w14:textId="77777777" w:rsidR="00D10B3A" w:rsidRDefault="00D10B3A" w:rsidP="000063EC">
            <w:pPr>
              <w:pStyle w:val="Header"/>
              <w:spacing w:before="120" w:after="120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E3E3FB5" w14:textId="77777777" w:rsidR="00D10B3A" w:rsidRDefault="00D10B3A" w:rsidP="000063EC">
            <w:pPr>
              <w:pStyle w:val="Header"/>
              <w:spacing w:before="120" w:after="120"/>
            </w:pPr>
            <w:r>
              <w:t>Update to Standard Generation Interconnection Agreement (SGIA) Requirement</w:t>
            </w:r>
          </w:p>
        </w:tc>
      </w:tr>
    </w:tbl>
    <w:p w14:paraId="4B0905F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10B3A" w14:paraId="0C3E9CDB" w14:textId="77777777" w:rsidTr="000063EC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B88A" w14:textId="77777777" w:rsidR="00D10B3A" w:rsidRDefault="00D10B3A" w:rsidP="000063E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64C5" w14:textId="1B4F45BC" w:rsidR="00D10B3A" w:rsidRDefault="00D10B3A" w:rsidP="000063EC">
            <w:pPr>
              <w:pStyle w:val="NormalArial"/>
            </w:pPr>
            <w:r>
              <w:t xml:space="preserve">November </w:t>
            </w:r>
            <w:r w:rsidR="00347328">
              <w:t>17</w:t>
            </w:r>
            <w:r>
              <w:t>, 2025</w:t>
            </w:r>
          </w:p>
        </w:tc>
      </w:tr>
    </w:tbl>
    <w:p w14:paraId="0ED2DBAE" w14:textId="77777777" w:rsidR="00D10B3A" w:rsidRDefault="00D10B3A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10B3A" w14:paraId="025E084A" w14:textId="77777777" w:rsidTr="000063EC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9ADD2" w14:textId="77777777" w:rsidR="00D10B3A" w:rsidRDefault="00D10B3A" w:rsidP="000063E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56F0F" w14:paraId="0E4B440A" w14:textId="77777777" w:rsidTr="000B4A1D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70BECB" w14:textId="77777777" w:rsidR="00656F0F" w:rsidRPr="00EC55B3" w:rsidRDefault="00656F0F" w:rsidP="00656F0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6DBBCBCD" w14:textId="77777777" w:rsidR="00656F0F" w:rsidRPr="00D11F0B" w:rsidRDefault="00656F0F" w:rsidP="00656F0F">
            <w:pPr>
              <w:pStyle w:val="NormalArial"/>
              <w:spacing w:before="120"/>
            </w:pPr>
            <w:r>
              <w:t>Sandip Sharma</w:t>
            </w:r>
            <w:r w:rsidRPr="00D11F0B">
              <w:t xml:space="preserve">; Chase Smith; </w:t>
            </w:r>
            <w:r>
              <w:t xml:space="preserve">Kevin </w:t>
            </w:r>
            <w:proofErr w:type="gramStart"/>
            <w:r>
              <w:t>Hanson</w:t>
            </w:r>
            <w:r w:rsidRPr="00D11F0B">
              <w:t>;</w:t>
            </w:r>
            <w:proofErr w:type="gramEnd"/>
            <w:r w:rsidRPr="00D11F0B">
              <w:t xml:space="preserve"> </w:t>
            </w:r>
          </w:p>
          <w:p w14:paraId="3C546FA1" w14:textId="58865CA0" w:rsidR="00656F0F" w:rsidRDefault="00656F0F" w:rsidP="00076AD1">
            <w:pPr>
              <w:pStyle w:val="NormalArial"/>
              <w:spacing w:after="120"/>
            </w:pPr>
            <w:r>
              <w:t>(“Commenters Alliance”)</w:t>
            </w:r>
          </w:p>
        </w:tc>
      </w:tr>
      <w:tr w:rsidR="00656F0F" w14:paraId="0554852D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87DF139" w14:textId="77777777" w:rsidR="00656F0F" w:rsidRPr="00EC55B3" w:rsidRDefault="00656F0F" w:rsidP="00656F0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29BFD63" w14:textId="359C485B" w:rsidR="00656F0F" w:rsidRDefault="00656F0F" w:rsidP="00076AD1">
            <w:pPr>
              <w:pStyle w:val="NormalArial"/>
              <w:spacing w:before="120" w:after="120"/>
            </w:pPr>
            <w:hyperlink r:id="rId8" w:history="1">
              <w:r w:rsidRPr="00C00AD5">
                <w:rPr>
                  <w:rStyle w:val="Hyperlink"/>
                </w:rPr>
                <w:t>sandip.sharma@nexteraenergy.com</w:t>
              </w:r>
            </w:hyperlink>
            <w:r>
              <w:t xml:space="preserve">; </w:t>
            </w:r>
            <w:hyperlink r:id="rId9" w:history="1">
              <w:r w:rsidRPr="00C00AD5">
                <w:rPr>
                  <w:rStyle w:val="Hyperlink"/>
                </w:rPr>
                <w:t>bcsmi@southernco.com</w:t>
              </w:r>
            </w:hyperlink>
            <w:r>
              <w:t xml:space="preserve">; </w:t>
            </w:r>
            <w:hyperlink r:id="rId10" w:history="1">
              <w:r w:rsidRPr="00C00AD5">
                <w:rPr>
                  <w:rStyle w:val="Hyperlink"/>
                </w:rPr>
                <w:t>khanson@invenergy.com</w:t>
              </w:r>
            </w:hyperlink>
            <w:r>
              <w:t xml:space="preserve"> </w:t>
            </w:r>
          </w:p>
        </w:tc>
      </w:tr>
      <w:tr w:rsidR="00656F0F" w14:paraId="41E51280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685CA65" w14:textId="77777777" w:rsidR="00656F0F" w:rsidRPr="00EC55B3" w:rsidRDefault="00656F0F" w:rsidP="00656F0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13D37491" w14:textId="77777777" w:rsidR="00656F0F" w:rsidRPr="00D11F0B" w:rsidRDefault="00656F0F" w:rsidP="00076AD1">
            <w:pPr>
              <w:pStyle w:val="NormalArial"/>
              <w:spacing w:before="120"/>
            </w:pPr>
            <w:r w:rsidRPr="00D11F0B">
              <w:t>NextEra Energy Resources LLC</w:t>
            </w:r>
          </w:p>
          <w:p w14:paraId="183467B7" w14:textId="77777777" w:rsidR="00656F0F" w:rsidRDefault="00656F0F" w:rsidP="00656F0F">
            <w:pPr>
              <w:pStyle w:val="NormalArial"/>
            </w:pPr>
            <w:r w:rsidRPr="00D11F0B">
              <w:t>Southern Power Company</w:t>
            </w:r>
          </w:p>
          <w:p w14:paraId="25B23D44" w14:textId="1D2C75FB" w:rsidR="007D1F3C" w:rsidRDefault="007D1F3C" w:rsidP="00076AD1">
            <w:pPr>
              <w:pStyle w:val="NormalArial"/>
              <w:spacing w:after="120"/>
            </w:pPr>
            <w:r w:rsidRPr="007D1F3C">
              <w:t>Invenergy Energy Management LLC</w:t>
            </w:r>
          </w:p>
        </w:tc>
      </w:tr>
      <w:tr w:rsidR="00656F0F" w14:paraId="0106ABE6" w14:textId="77777777" w:rsidTr="000063E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038634" w14:textId="77777777" w:rsidR="00656F0F" w:rsidRPr="00EC55B3" w:rsidRDefault="00656F0F" w:rsidP="00076AD1">
            <w:pPr>
              <w:pStyle w:val="Header"/>
              <w:spacing w:before="120" w:after="120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E403A3A" w14:textId="0BB1D3B7" w:rsidR="00656F0F" w:rsidRDefault="00B80D00" w:rsidP="00076AD1">
            <w:pPr>
              <w:pStyle w:val="NormalArial"/>
              <w:spacing w:before="120" w:after="120"/>
            </w:pPr>
            <w:r>
              <w:t>817-371-7773 (Sharma)</w:t>
            </w:r>
            <w:r w:rsidR="00347328">
              <w:t>;</w:t>
            </w:r>
            <w:r>
              <w:t xml:space="preserve"> 205-992-0145</w:t>
            </w:r>
            <w:r w:rsidR="00656F0F">
              <w:t xml:space="preserve"> (Smith)</w:t>
            </w:r>
            <w:r w:rsidR="00347328">
              <w:t>;</w:t>
            </w:r>
            <w:r w:rsidR="007D1F3C">
              <w:t xml:space="preserve"> 713-884-9202 (Hanson)</w:t>
            </w:r>
          </w:p>
        </w:tc>
      </w:tr>
      <w:tr w:rsidR="00656F0F" w14:paraId="47D47222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7FD4E86" w14:textId="77777777" w:rsidR="00656F0F" w:rsidRPr="00EC55B3" w:rsidRDefault="00656F0F" w:rsidP="00076AD1">
            <w:pPr>
              <w:pStyle w:val="Header"/>
              <w:spacing w:before="120" w:after="120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4BBA5ED2" w14:textId="03BBB291" w:rsidR="00656F0F" w:rsidRDefault="00B80D00" w:rsidP="00076AD1">
            <w:pPr>
              <w:pStyle w:val="NormalArial"/>
              <w:spacing w:before="120" w:after="120"/>
            </w:pPr>
            <w:r>
              <w:t>817-371-7773 (Sharma)</w:t>
            </w:r>
            <w:r w:rsidR="00347328">
              <w:t>;</w:t>
            </w:r>
            <w:r>
              <w:t xml:space="preserve"> 850-509-0500</w:t>
            </w:r>
            <w:r w:rsidR="00656F0F">
              <w:t xml:space="preserve"> (Smith)</w:t>
            </w:r>
            <w:r w:rsidR="00347328">
              <w:t>;</w:t>
            </w:r>
            <w:r w:rsidR="007D1F3C">
              <w:t xml:space="preserve"> 713-884-9202 (Hanson)</w:t>
            </w:r>
          </w:p>
        </w:tc>
      </w:tr>
      <w:tr w:rsidR="00656F0F" w14:paraId="42874C06" w14:textId="77777777" w:rsidTr="000063E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2B6602" w14:textId="77777777" w:rsidR="00656F0F" w:rsidRPr="00EC55B3" w:rsidRDefault="00656F0F" w:rsidP="00076AD1">
            <w:pPr>
              <w:pStyle w:val="Header"/>
              <w:spacing w:before="120" w:after="120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7F52487" w14:textId="447508AA" w:rsidR="00656F0F" w:rsidRDefault="00656F0F" w:rsidP="00076AD1">
            <w:pPr>
              <w:pStyle w:val="NormalArial"/>
              <w:spacing w:before="120" w:after="120"/>
            </w:pPr>
            <w:r>
              <w:t>Independent Generator</w:t>
            </w:r>
          </w:p>
        </w:tc>
      </w:tr>
    </w:tbl>
    <w:p w14:paraId="6F3FA2B3" w14:textId="77777777" w:rsidR="00D10B3A" w:rsidRDefault="00D10B3A">
      <w:pPr>
        <w:tabs>
          <w:tab w:val="num" w:pos="0"/>
        </w:tabs>
        <w:rPr>
          <w:rFonts w:ascii="Arial" w:hAnsi="Arial" w:cs="Arial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D10B3A" w14:paraId="29A63B25" w14:textId="77777777" w:rsidTr="00D10B3A">
        <w:trPr>
          <w:trHeight w:val="422"/>
          <w:jc w:val="center"/>
        </w:trPr>
        <w:tc>
          <w:tcPr>
            <w:tcW w:w="10260" w:type="dxa"/>
            <w:vAlign w:val="center"/>
          </w:tcPr>
          <w:p w14:paraId="54C877BC" w14:textId="77777777" w:rsidR="00D10B3A" w:rsidRPr="00075A94" w:rsidRDefault="00D10B3A" w:rsidP="000063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568B89E" w14:textId="1B87F367" w:rsidR="00656F0F" w:rsidRDefault="00347328" w:rsidP="001443D7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1E293B"/>
          <w:shd w:val="clear" w:color="auto" w:fill="FFFFFF"/>
        </w:rPr>
      </w:pPr>
      <w:r>
        <w:rPr>
          <w:rFonts w:ascii="Arial" w:hAnsi="Arial" w:cs="Arial"/>
          <w:color w:val="1E293B"/>
          <w:shd w:val="clear" w:color="auto" w:fill="FFFFFF"/>
        </w:rPr>
        <w:t>NextEra</w:t>
      </w:r>
      <w:r w:rsidR="00076AD1">
        <w:rPr>
          <w:rFonts w:ascii="Arial" w:hAnsi="Arial" w:cs="Arial"/>
          <w:color w:val="1E293B"/>
          <w:shd w:val="clear" w:color="auto" w:fill="FFFFFF"/>
        </w:rPr>
        <w:t xml:space="preserve"> </w:t>
      </w:r>
      <w:r w:rsidR="00830BB8">
        <w:rPr>
          <w:rFonts w:ascii="Arial" w:hAnsi="Arial" w:cs="Arial"/>
          <w:color w:val="1E293B"/>
          <w:shd w:val="clear" w:color="auto" w:fill="FFFFFF"/>
        </w:rPr>
        <w:t xml:space="preserve">Energy </w:t>
      </w:r>
      <w:r>
        <w:rPr>
          <w:rFonts w:ascii="Arial" w:hAnsi="Arial" w:cs="Arial"/>
          <w:color w:val="1E293B"/>
          <w:shd w:val="clear" w:color="auto" w:fill="FFFFFF"/>
        </w:rPr>
        <w:t>Resources, Southern Power Company, and Invenergy Energy Management</w:t>
      </w:r>
      <w:r w:rsidR="00656F0F" w:rsidRPr="00DC6DE9">
        <w:rPr>
          <w:rFonts w:ascii="Arial" w:hAnsi="Arial" w:cs="Arial"/>
          <w:color w:val="1E293B"/>
          <w:shd w:val="clear" w:color="auto" w:fill="FFFFFF"/>
        </w:rPr>
        <w:t xml:space="preserve"> (</w:t>
      </w:r>
      <w:r>
        <w:rPr>
          <w:rFonts w:ascii="Arial" w:hAnsi="Arial" w:cs="Arial"/>
          <w:color w:val="1E293B"/>
          <w:shd w:val="clear" w:color="auto" w:fill="FFFFFF"/>
        </w:rPr>
        <w:t>“</w:t>
      </w:r>
      <w:r w:rsidR="00656F0F" w:rsidRPr="00DC6DE9">
        <w:rPr>
          <w:rFonts w:ascii="Arial" w:hAnsi="Arial" w:cs="Arial"/>
          <w:color w:val="1E293B"/>
          <w:shd w:val="clear" w:color="auto" w:fill="FFFFFF"/>
        </w:rPr>
        <w:t>Commenters Alliance</w:t>
      </w:r>
      <w:r>
        <w:rPr>
          <w:rFonts w:ascii="Arial" w:hAnsi="Arial" w:cs="Arial"/>
          <w:color w:val="1E293B"/>
          <w:shd w:val="clear" w:color="auto" w:fill="FFFFFF"/>
        </w:rPr>
        <w:t>”</w:t>
      </w:r>
      <w:r w:rsidR="00656F0F" w:rsidRPr="00DC6DE9">
        <w:rPr>
          <w:rFonts w:ascii="Arial" w:hAnsi="Arial" w:cs="Arial"/>
          <w:color w:val="1E293B"/>
          <w:shd w:val="clear" w:color="auto" w:fill="FFFFFF"/>
        </w:rPr>
        <w:t xml:space="preserve">) </w:t>
      </w:r>
      <w:r w:rsidR="00656F0F">
        <w:rPr>
          <w:rFonts w:ascii="Arial" w:hAnsi="Arial" w:cs="Arial"/>
          <w:color w:val="1E293B"/>
          <w:shd w:val="clear" w:color="auto" w:fill="FFFFFF"/>
        </w:rPr>
        <w:t xml:space="preserve">submit these </w:t>
      </w:r>
      <w:r w:rsidR="003B43AB">
        <w:rPr>
          <w:rFonts w:ascii="Arial" w:hAnsi="Arial" w:cs="Arial"/>
          <w:color w:val="1E293B"/>
          <w:shd w:val="clear" w:color="auto" w:fill="FFFFFF"/>
        </w:rPr>
        <w:t xml:space="preserve">revisions </w:t>
      </w:r>
      <w:r w:rsidR="00656F0F">
        <w:rPr>
          <w:rFonts w:ascii="Arial" w:hAnsi="Arial" w:cs="Arial"/>
          <w:color w:val="1E293B"/>
          <w:shd w:val="clear" w:color="auto" w:fill="FFFFFF"/>
        </w:rPr>
        <w:t xml:space="preserve">to address the concerns highlighted in the </w:t>
      </w:r>
      <w:r w:rsidR="00F01721">
        <w:rPr>
          <w:rFonts w:ascii="Arial" w:hAnsi="Arial" w:cs="Arial"/>
          <w:color w:val="1E293B"/>
          <w:shd w:val="clear" w:color="auto" w:fill="FFFFFF"/>
        </w:rPr>
        <w:t xml:space="preserve">11/5/25 </w:t>
      </w:r>
      <w:r w:rsidR="00656F0F">
        <w:rPr>
          <w:rFonts w:ascii="Arial" w:hAnsi="Arial" w:cs="Arial"/>
          <w:color w:val="1E293B"/>
          <w:shd w:val="clear" w:color="auto" w:fill="FFFFFF"/>
        </w:rPr>
        <w:t>Commenters Alliance</w:t>
      </w:r>
      <w:r w:rsidR="00F01721">
        <w:rPr>
          <w:rFonts w:ascii="Arial" w:hAnsi="Arial" w:cs="Arial"/>
          <w:color w:val="1E293B"/>
          <w:shd w:val="clear" w:color="auto" w:fill="FFFFFF"/>
        </w:rPr>
        <w:t xml:space="preserve"> comments.</w:t>
      </w:r>
      <w:r w:rsidR="00656F0F">
        <w:rPr>
          <w:rFonts w:ascii="Arial" w:hAnsi="Arial" w:cs="Arial"/>
          <w:color w:val="1E293B"/>
          <w:shd w:val="clear" w:color="auto" w:fill="FFFFFF"/>
        </w:rPr>
        <w:t xml:space="preserve"> </w:t>
      </w:r>
    </w:p>
    <w:p w14:paraId="1B19AB0B" w14:textId="3C165F53" w:rsidR="00656F0F" w:rsidRPr="00DC6DE9" w:rsidRDefault="00656F0F" w:rsidP="001443D7">
      <w:pPr>
        <w:pStyle w:val="NormalWeb"/>
        <w:spacing w:before="120" w:beforeAutospacing="0" w:after="12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These </w:t>
      </w:r>
      <w:r w:rsidR="003B43AB">
        <w:rPr>
          <w:rFonts w:ascii="Arial" w:hAnsi="Arial" w:cs="Arial"/>
          <w:color w:val="000000"/>
        </w:rPr>
        <w:t xml:space="preserve">revisions </w:t>
      </w:r>
      <w:r>
        <w:rPr>
          <w:rFonts w:ascii="Arial" w:hAnsi="Arial" w:cs="Arial"/>
          <w:color w:val="000000"/>
        </w:rPr>
        <w:t xml:space="preserve">are built upon </w:t>
      </w:r>
      <w:r w:rsidR="00F01721">
        <w:rPr>
          <w:rFonts w:ascii="Arial" w:hAnsi="Arial" w:cs="Arial"/>
          <w:color w:val="000000"/>
        </w:rPr>
        <w:t xml:space="preserve">the 11/3/25 ERCOT </w:t>
      </w:r>
      <w:r>
        <w:rPr>
          <w:rFonts w:ascii="Arial" w:hAnsi="Arial" w:cs="Arial"/>
          <w:color w:val="000000"/>
        </w:rPr>
        <w:t>comments</w:t>
      </w:r>
      <w:r w:rsidRPr="00DC6DE9">
        <w:rPr>
          <w:rFonts w:ascii="Arial" w:hAnsi="Arial" w:cs="Arial"/>
          <w:color w:val="000000"/>
        </w:rPr>
        <w:t xml:space="preserve"> to </w:t>
      </w:r>
      <w:r w:rsidR="001443D7">
        <w:rPr>
          <w:rFonts w:ascii="Arial" w:hAnsi="Arial" w:cs="Arial"/>
          <w:color w:val="000000"/>
        </w:rPr>
        <w:t>Planning Guide Revision Request (</w:t>
      </w:r>
      <w:r w:rsidRPr="00DC6DE9">
        <w:rPr>
          <w:rFonts w:ascii="Arial" w:hAnsi="Arial" w:cs="Arial"/>
          <w:color w:val="000000"/>
        </w:rPr>
        <w:t>PGRR</w:t>
      </w:r>
      <w:r w:rsidR="001443D7">
        <w:rPr>
          <w:rFonts w:ascii="Arial" w:hAnsi="Arial" w:cs="Arial"/>
          <w:color w:val="000000"/>
        </w:rPr>
        <w:t xml:space="preserve">) </w:t>
      </w:r>
      <w:r w:rsidRPr="00DC6DE9">
        <w:rPr>
          <w:rFonts w:ascii="Arial" w:hAnsi="Arial" w:cs="Arial"/>
          <w:color w:val="000000"/>
        </w:rPr>
        <w:t>132</w:t>
      </w:r>
      <w:r w:rsidR="00F01721">
        <w:rPr>
          <w:rFonts w:ascii="Arial" w:hAnsi="Arial" w:cs="Arial"/>
          <w:color w:val="000000"/>
        </w:rPr>
        <w:t>, Update to Standard Generation Interconnection Agreement (SGIA) Requirement</w:t>
      </w:r>
      <w:r w:rsidRPr="00DC6DE9">
        <w:rPr>
          <w:rFonts w:ascii="Arial" w:hAnsi="Arial" w:cs="Arial"/>
          <w:color w:val="000000"/>
        </w:rPr>
        <w:t xml:space="preserve">.  The Commenters Alliance </w:t>
      </w:r>
      <w:r>
        <w:rPr>
          <w:rFonts w:ascii="Arial" w:hAnsi="Arial" w:cs="Arial"/>
          <w:color w:val="000000"/>
        </w:rPr>
        <w:t xml:space="preserve">continued to collaborate with ERCOT Staff </w:t>
      </w:r>
      <w:r w:rsidR="00374585">
        <w:rPr>
          <w:rFonts w:ascii="Arial" w:hAnsi="Arial" w:cs="Arial"/>
          <w:color w:val="000000"/>
        </w:rPr>
        <w:t>following th</w:t>
      </w:r>
      <w:r w:rsidR="00515908">
        <w:rPr>
          <w:rFonts w:ascii="Arial" w:hAnsi="Arial" w:cs="Arial"/>
          <w:color w:val="000000"/>
        </w:rPr>
        <w:t xml:space="preserve">e November 7, 2025, </w:t>
      </w:r>
      <w:r w:rsidR="001443D7">
        <w:rPr>
          <w:rFonts w:ascii="Arial" w:hAnsi="Arial" w:cs="Arial"/>
          <w:color w:val="000000"/>
        </w:rPr>
        <w:t>Reliability and Operations Subcommittee (</w:t>
      </w:r>
      <w:r w:rsidR="00515908">
        <w:rPr>
          <w:rFonts w:ascii="Arial" w:hAnsi="Arial" w:cs="Arial"/>
          <w:color w:val="000000"/>
        </w:rPr>
        <w:t>ROS</w:t>
      </w:r>
      <w:r w:rsidR="001443D7">
        <w:rPr>
          <w:rFonts w:ascii="Arial" w:hAnsi="Arial" w:cs="Arial"/>
          <w:color w:val="000000"/>
        </w:rPr>
        <w:t>)</w:t>
      </w:r>
      <w:r w:rsidR="00515908">
        <w:rPr>
          <w:rFonts w:ascii="Arial" w:hAnsi="Arial" w:cs="Arial"/>
          <w:color w:val="000000"/>
        </w:rPr>
        <w:t xml:space="preserve"> </w:t>
      </w:r>
      <w:r w:rsidR="001443D7">
        <w:rPr>
          <w:rFonts w:ascii="Arial" w:hAnsi="Arial" w:cs="Arial"/>
          <w:color w:val="000000"/>
        </w:rPr>
        <w:t>m</w:t>
      </w:r>
      <w:r w:rsidR="00515908">
        <w:rPr>
          <w:rFonts w:ascii="Arial" w:hAnsi="Arial" w:cs="Arial"/>
          <w:color w:val="000000"/>
        </w:rPr>
        <w:t xml:space="preserve">eeting and appreciates ERCOT Staff’s input and their engagement. </w:t>
      </w:r>
    </w:p>
    <w:p w14:paraId="250D6038" w14:textId="157A66F8" w:rsidR="001D4958" w:rsidRPr="001443D7" w:rsidRDefault="00656F0F" w:rsidP="001443D7">
      <w:pPr>
        <w:spacing w:before="120" w:after="120"/>
        <w:jc w:val="both"/>
      </w:pPr>
      <w:r>
        <w:rPr>
          <w:rFonts w:ascii="Arial" w:hAnsi="Arial" w:cs="Arial"/>
          <w:color w:val="000000"/>
        </w:rPr>
        <w:t>T</w:t>
      </w:r>
      <w:r w:rsidRPr="00DC6DE9">
        <w:rPr>
          <w:rFonts w:ascii="Arial" w:hAnsi="Arial" w:cs="Arial"/>
          <w:color w:val="000000"/>
        </w:rPr>
        <w:t>he</w:t>
      </w:r>
      <w:r w:rsidR="007C43B7">
        <w:rPr>
          <w:rFonts w:ascii="Arial" w:hAnsi="Arial" w:cs="Arial"/>
          <w:color w:val="000000"/>
        </w:rPr>
        <w:t xml:space="preserve">se comments </w:t>
      </w:r>
      <w:r w:rsidR="00FB165C">
        <w:rPr>
          <w:rFonts w:ascii="Arial" w:hAnsi="Arial" w:cs="Arial"/>
          <w:color w:val="000000"/>
        </w:rPr>
        <w:t>address</w:t>
      </w:r>
      <w:r w:rsidR="004B3B5E">
        <w:rPr>
          <w:rFonts w:ascii="Arial" w:hAnsi="Arial" w:cs="Arial"/>
          <w:color w:val="000000"/>
        </w:rPr>
        <w:t xml:space="preserve"> </w:t>
      </w:r>
      <w:r w:rsidR="00FB165C">
        <w:rPr>
          <w:rFonts w:ascii="Arial" w:hAnsi="Arial" w:cs="Arial"/>
          <w:color w:val="000000"/>
        </w:rPr>
        <w:t xml:space="preserve">important concerns that were </w:t>
      </w:r>
      <w:r w:rsidR="00CA4F6D">
        <w:rPr>
          <w:rFonts w:ascii="Arial" w:hAnsi="Arial" w:cs="Arial"/>
          <w:color w:val="000000"/>
        </w:rPr>
        <w:t xml:space="preserve">raised at ROS and </w:t>
      </w:r>
      <w:r w:rsidR="00FB165C">
        <w:rPr>
          <w:rFonts w:ascii="Arial" w:hAnsi="Arial" w:cs="Arial"/>
          <w:color w:val="000000"/>
        </w:rPr>
        <w:t xml:space="preserve">highlighted </w:t>
      </w:r>
      <w:r w:rsidR="00CA4F6D">
        <w:rPr>
          <w:rFonts w:ascii="Arial" w:hAnsi="Arial" w:cs="Arial"/>
          <w:color w:val="000000"/>
        </w:rPr>
        <w:t>in</w:t>
      </w:r>
      <w:r w:rsidR="00FB165C">
        <w:rPr>
          <w:rFonts w:ascii="Arial" w:hAnsi="Arial" w:cs="Arial"/>
          <w:color w:val="000000"/>
        </w:rPr>
        <w:t xml:space="preserve"> the </w:t>
      </w:r>
      <w:r w:rsidR="00CA4F6D">
        <w:rPr>
          <w:rFonts w:ascii="Arial" w:hAnsi="Arial" w:cs="Arial"/>
          <w:color w:val="000000"/>
        </w:rPr>
        <w:t>C</w:t>
      </w:r>
      <w:r w:rsidR="00022C27">
        <w:rPr>
          <w:rFonts w:ascii="Arial" w:hAnsi="Arial" w:cs="Arial"/>
          <w:color w:val="000000"/>
        </w:rPr>
        <w:t>ommenters</w:t>
      </w:r>
      <w:r w:rsidR="00FB165C">
        <w:rPr>
          <w:rFonts w:ascii="Arial" w:hAnsi="Arial" w:cs="Arial"/>
          <w:color w:val="000000"/>
        </w:rPr>
        <w:t xml:space="preserve"> </w:t>
      </w:r>
      <w:r w:rsidR="00CA4F6D">
        <w:rPr>
          <w:rFonts w:ascii="Arial" w:hAnsi="Arial" w:cs="Arial"/>
          <w:color w:val="000000"/>
        </w:rPr>
        <w:t>A</w:t>
      </w:r>
      <w:r w:rsidR="00FB165C">
        <w:rPr>
          <w:rFonts w:ascii="Arial" w:hAnsi="Arial" w:cs="Arial"/>
          <w:color w:val="000000"/>
        </w:rPr>
        <w:t>lliance and other</w:t>
      </w:r>
      <w:r w:rsidR="00CA4F6D">
        <w:rPr>
          <w:rFonts w:ascii="Arial" w:hAnsi="Arial" w:cs="Arial"/>
          <w:color w:val="000000"/>
        </w:rPr>
        <w:t xml:space="preserve"> stakeholder comments</w:t>
      </w:r>
      <w:r w:rsidR="00FB165C">
        <w:rPr>
          <w:rFonts w:ascii="Arial" w:hAnsi="Arial" w:cs="Arial"/>
          <w:color w:val="000000"/>
        </w:rPr>
        <w:t xml:space="preserve">. </w:t>
      </w:r>
      <w:r w:rsidR="00A31399">
        <w:rPr>
          <w:rFonts w:ascii="Arial" w:hAnsi="Arial" w:cs="Arial"/>
          <w:color w:val="000000"/>
        </w:rPr>
        <w:t xml:space="preserve">With respect </w:t>
      </w:r>
      <w:r w:rsidR="00774AFE">
        <w:rPr>
          <w:rFonts w:ascii="Arial" w:hAnsi="Arial" w:cs="Arial"/>
          <w:color w:val="000000"/>
        </w:rPr>
        <w:t xml:space="preserve">to </w:t>
      </w:r>
      <w:r w:rsidR="00A31399">
        <w:rPr>
          <w:rFonts w:ascii="Arial" w:hAnsi="Arial" w:cs="Arial"/>
          <w:color w:val="000000"/>
        </w:rPr>
        <w:t>revisions proposed by</w:t>
      </w:r>
      <w:r w:rsidR="009820D2">
        <w:rPr>
          <w:rFonts w:ascii="Arial" w:hAnsi="Arial" w:cs="Arial"/>
          <w:color w:val="000000"/>
        </w:rPr>
        <w:t xml:space="preserve"> PGRR132</w:t>
      </w:r>
      <w:r w:rsidR="001443D7">
        <w:rPr>
          <w:rFonts w:ascii="Arial" w:hAnsi="Arial" w:cs="Arial"/>
          <w:color w:val="000000"/>
        </w:rPr>
        <w:t>,</w:t>
      </w:r>
      <w:r w:rsidR="004B19DC">
        <w:rPr>
          <w:rFonts w:ascii="Arial" w:hAnsi="Arial" w:cs="Arial"/>
          <w:color w:val="000000"/>
        </w:rPr>
        <w:t xml:space="preserve"> including the redlines proposed by these c</w:t>
      </w:r>
      <w:r w:rsidR="00791660">
        <w:rPr>
          <w:rFonts w:ascii="Arial" w:hAnsi="Arial" w:cs="Arial"/>
          <w:color w:val="000000"/>
        </w:rPr>
        <w:t>omments</w:t>
      </w:r>
      <w:r w:rsidR="009820D2">
        <w:rPr>
          <w:rFonts w:ascii="Arial" w:hAnsi="Arial" w:cs="Arial"/>
          <w:color w:val="000000"/>
        </w:rPr>
        <w:t>, t</w:t>
      </w:r>
      <w:r w:rsidR="00465137">
        <w:rPr>
          <w:rFonts w:ascii="Arial" w:hAnsi="Arial" w:cs="Arial"/>
          <w:color w:val="000000"/>
        </w:rPr>
        <w:t xml:space="preserve">he Commenters Alliance </w:t>
      </w:r>
      <w:r w:rsidR="00CA4F6D">
        <w:rPr>
          <w:rFonts w:ascii="Arial" w:hAnsi="Arial" w:cs="Arial"/>
          <w:color w:val="000000"/>
        </w:rPr>
        <w:t xml:space="preserve">include specific language to address the point stated by ERCOT that this PGRR is not intended to change any specific </w:t>
      </w:r>
      <w:r w:rsidR="00674A32">
        <w:rPr>
          <w:rFonts w:ascii="Arial" w:hAnsi="Arial" w:cs="Arial"/>
          <w:color w:val="000000"/>
        </w:rPr>
        <w:t xml:space="preserve">provision included in existing </w:t>
      </w:r>
      <w:r w:rsidR="001443D7">
        <w:rPr>
          <w:rFonts w:ascii="Arial" w:hAnsi="Arial" w:cs="Arial"/>
          <w:color w:val="000000"/>
        </w:rPr>
        <w:t>P</w:t>
      </w:r>
      <w:r w:rsidR="00674A32">
        <w:rPr>
          <w:rFonts w:ascii="Arial" w:hAnsi="Arial" w:cs="Arial"/>
          <w:color w:val="000000"/>
        </w:rPr>
        <w:t xml:space="preserve">rotocols or </w:t>
      </w:r>
      <w:r w:rsidR="002C6804">
        <w:rPr>
          <w:rFonts w:ascii="Arial" w:hAnsi="Arial" w:cs="Arial"/>
          <w:color w:val="000000"/>
        </w:rPr>
        <w:t>Operating G</w:t>
      </w:r>
      <w:r w:rsidR="00674A32">
        <w:rPr>
          <w:rFonts w:ascii="Arial" w:hAnsi="Arial" w:cs="Arial"/>
          <w:color w:val="000000"/>
        </w:rPr>
        <w:t xml:space="preserve">uides that addresses the applicability of that substantive standard to modifications to </w:t>
      </w:r>
      <w:r w:rsidR="00F01721">
        <w:rPr>
          <w:rFonts w:ascii="Arial" w:hAnsi="Arial" w:cs="Arial"/>
          <w:color w:val="000000"/>
        </w:rPr>
        <w:t>R</w:t>
      </w:r>
      <w:r w:rsidR="00674A32">
        <w:rPr>
          <w:rFonts w:ascii="Arial" w:hAnsi="Arial" w:cs="Arial"/>
          <w:color w:val="000000"/>
        </w:rPr>
        <w:t xml:space="preserve">esources or portions of </w:t>
      </w:r>
      <w:r w:rsidR="00F01721">
        <w:rPr>
          <w:rFonts w:ascii="Arial" w:hAnsi="Arial" w:cs="Arial"/>
          <w:color w:val="000000"/>
        </w:rPr>
        <w:t>R</w:t>
      </w:r>
      <w:r w:rsidR="00674A32">
        <w:rPr>
          <w:rFonts w:ascii="Arial" w:hAnsi="Arial" w:cs="Arial"/>
          <w:color w:val="000000"/>
        </w:rPr>
        <w:t xml:space="preserve">esources.  </w:t>
      </w:r>
      <w:r w:rsidR="00E67EE6">
        <w:rPr>
          <w:rFonts w:ascii="Arial" w:hAnsi="Arial" w:cs="Arial"/>
          <w:color w:val="000000"/>
        </w:rPr>
        <w:t xml:space="preserve"> </w:t>
      </w:r>
      <w:r w:rsidR="00C814A6">
        <w:rPr>
          <w:rFonts w:ascii="Arial" w:hAnsi="Arial" w:cs="Arial"/>
          <w:color w:val="000000"/>
        </w:rPr>
        <w:t xml:space="preserve"> </w:t>
      </w:r>
      <w:r w:rsidR="00022C27">
        <w:rPr>
          <w:rFonts w:ascii="Arial" w:hAnsi="Arial" w:cs="Arial"/>
          <w:color w:val="000000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10B3A" w14:paraId="022B32E3" w14:textId="77777777" w:rsidTr="000063E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9B6980" w14:textId="77777777" w:rsidR="00D10B3A" w:rsidRDefault="00D10B3A" w:rsidP="000063EC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6DE59D7" w14:textId="77777777" w:rsidR="00A86464" w:rsidRDefault="00A86464" w:rsidP="00A86464">
      <w:pPr>
        <w:pStyle w:val="NormalArial"/>
        <w:rPr>
          <w:rFonts w:cs="Arial"/>
          <w:bCs/>
          <w:color w:val="000000" w:themeColor="text1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B17A9" w:rsidRPr="00FB509B" w14:paraId="2A8FE462" w14:textId="77777777" w:rsidTr="005E6E79">
        <w:trPr>
          <w:trHeight w:val="773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2595C" w14:textId="77777777" w:rsidR="008B17A9" w:rsidRDefault="008B17A9" w:rsidP="005E6E79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tcBorders>
              <w:top w:val="single" w:sz="4" w:space="0" w:color="auto"/>
            </w:tcBorders>
            <w:vAlign w:val="center"/>
          </w:tcPr>
          <w:p w14:paraId="7C6ADC3C" w14:textId="2535671C" w:rsidR="008B17A9" w:rsidRPr="00FB509B" w:rsidRDefault="008B17A9" w:rsidP="005E6E79">
            <w:pPr>
              <w:pStyle w:val="NormalArial"/>
              <w:spacing w:before="120" w:after="120"/>
            </w:pPr>
            <w:r w:rsidRPr="00FB509B">
              <w:t>Urgent</w:t>
            </w:r>
            <w:r>
              <w:t xml:space="preserve"> – To ensure new Resources in the interconnection queue </w:t>
            </w:r>
            <w:ins w:id="0" w:author="ERCOT 110325" w:date="2025-11-17T17:30:00Z" w16du:dateUtc="2025-11-17T23:30:00Z">
              <w:r w:rsidR="0027434E">
                <w:t>or</w:t>
              </w:r>
            </w:ins>
            <w:ins w:id="1" w:author="Commenters Alliance 111725" w:date="2025-11-17T16:28:00Z" w16du:dateUtc="2025-11-17T22:28:00Z">
              <w:r w:rsidR="00830BB8">
                <w:t xml:space="preserve"> </w:t>
              </w:r>
            </w:ins>
            <w:ins w:id="2" w:author="ERCOT 110325" w:date="2025-11-03T15:57:00Z" w16du:dateUtc="2025-11-03T21:57:00Z">
              <w:del w:id="3" w:author="Commenters Alliance 111725" w:date="2025-11-17T16:28:00Z" w16du:dateUtc="2025-11-17T22:28:00Z">
                <w:r w:rsidDel="00830BB8">
                  <w:delText xml:space="preserve">an </w:delText>
                </w:r>
              </w:del>
              <w:r>
                <w:t>existing Resource</w:t>
              </w:r>
            </w:ins>
            <w:ins w:id="4" w:author="Commenters Alliance 111725" w:date="2025-11-17T16:28:00Z" w16du:dateUtc="2025-11-17T22:28:00Z">
              <w:r w:rsidR="00830BB8">
                <w:t>s</w:t>
              </w:r>
            </w:ins>
            <w:ins w:id="5" w:author="Commenters Alliance 111725" w:date="2025-11-17T17:31:00Z" w16du:dateUtc="2025-11-17T23:31:00Z">
              <w:r w:rsidR="0027434E">
                <w:t xml:space="preserve">, </w:t>
              </w:r>
            </w:ins>
            <w:ins w:id="6" w:author="Commenters Alliance 111725" w:date="2025-11-17T11:27:00Z" w16du:dateUtc="2025-11-17T17:27:00Z">
              <w:r>
                <w:t>or a modified portion thereof</w:t>
              </w:r>
            </w:ins>
            <w:ins w:id="7" w:author="Commenters Alliance 111725" w:date="2025-11-17T17:32:00Z" w16du:dateUtc="2025-11-17T23:32:00Z">
              <w:r w:rsidR="0027434E">
                <w:t>,</w:t>
              </w:r>
            </w:ins>
            <w:ins w:id="8" w:author="Commenters Alliance 111725" w:date="2025-11-17T11:27:00Z" w16du:dateUtc="2025-11-17T17:27:00Z">
              <w:r>
                <w:t xml:space="preserve"> </w:t>
              </w:r>
            </w:ins>
            <w:ins w:id="9" w:author="ERCOT 110325" w:date="2025-11-03T15:57:00Z" w16du:dateUtc="2025-11-03T21:57:00Z">
              <w:r>
                <w:t xml:space="preserve">making significant modifications </w:t>
              </w:r>
            </w:ins>
            <w:r>
              <w:t xml:space="preserve">meet </w:t>
            </w:r>
            <w:del w:id="10" w:author="Commenters Alliance 111725" w:date="2025-11-17T11:27:00Z" w16du:dateUtc="2025-11-17T17:27:00Z">
              <w:r w:rsidDel="008B17A9">
                <w:delText xml:space="preserve">updated </w:delText>
              </w:r>
            </w:del>
            <w:r>
              <w:t>reliability requirements</w:t>
            </w:r>
            <w:ins w:id="11" w:author="Commenters Alliance 111725" w:date="2025-11-17T11:28:00Z" w16du:dateUtc="2025-11-17T17:28:00Z">
              <w:r>
                <w:t xml:space="preserve"> in effect at the time </w:t>
              </w:r>
            </w:ins>
            <w:ins w:id="12" w:author="Commenters Alliance 111725" w:date="2025-11-17T11:32:00Z" w16du:dateUtc="2025-11-17T17:32:00Z">
              <w:r w:rsidR="007A55FE">
                <w:t xml:space="preserve">such modifications </w:t>
              </w:r>
            </w:ins>
            <w:ins w:id="13" w:author="Commenters Alliance 111725" w:date="2025-11-17T11:28:00Z" w16du:dateUtc="2025-11-17T17:28:00Z">
              <w:r>
                <w:t>are added through a new Standard Generation Interconnection Agreement (SGIA) or an SGIA amendment.</w:t>
              </w:r>
            </w:ins>
            <w:del w:id="14" w:author="ERCOT 110325" w:date="2025-11-03T16:42:00Z" w16du:dateUtc="2025-11-03T22:42:00Z">
              <w:r w:rsidDel="007C4D54">
                <w:delText>;</w:delText>
              </w:r>
            </w:del>
            <w:del w:id="15" w:author="Commenters Alliance 111725" w:date="2025-11-17T11:27:00Z" w16du:dateUtc="2025-11-17T17:27:00Z">
              <w:r w:rsidDel="008B17A9">
                <w:delText xml:space="preserve"> and are not amending their original Standard Generation Interconnection Agreement (SGIA) to avoid meeting the updated reliability requirements.</w:delText>
              </w:r>
            </w:del>
          </w:p>
        </w:tc>
      </w:tr>
      <w:tr w:rsidR="008B17A9" w:rsidRPr="00625E5D" w14:paraId="00714E8C" w14:textId="77777777" w:rsidTr="005E6E79">
        <w:trPr>
          <w:trHeight w:val="77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93D5E" w14:textId="77777777" w:rsidR="008B17A9" w:rsidRDefault="008B17A9" w:rsidP="005E6E79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4113" w14:textId="0F3C9555" w:rsidR="008B17A9" w:rsidRPr="00A86464" w:rsidRDefault="008B17A9" w:rsidP="005E6E79">
            <w:pPr>
              <w:pStyle w:val="NormalArial"/>
              <w:spacing w:before="120" w:after="120"/>
            </w:pPr>
            <w:r>
              <w:t xml:space="preserve">Over time, the Protocols, Operating Guides, and Other Binding Documents have been revised to make certain reliability requirements applicable only to </w:t>
            </w:r>
            <w:ins w:id="16" w:author="Commenters Alliance 111725" w:date="2025-11-17T11:28:00Z" w16du:dateUtc="2025-11-17T17:28:00Z">
              <w:r>
                <w:t xml:space="preserve">new </w:t>
              </w:r>
            </w:ins>
            <w:ins w:id="17" w:author="Commenters Alliance 111725" w:date="2025-11-17T11:29:00Z" w16du:dateUtc="2025-11-17T17:29:00Z">
              <w:r>
                <w:t>or modified portion</w:t>
              </w:r>
            </w:ins>
            <w:ins w:id="18" w:author="Commenters Alliance 111725" w:date="2025-11-17T11:33:00Z" w16du:dateUtc="2025-11-17T17:33:00Z">
              <w:r w:rsidR="007A55FE">
                <w:t>s</w:t>
              </w:r>
            </w:ins>
            <w:ins w:id="19" w:author="Commenters Alliance 111725" w:date="2025-11-17T11:29:00Z" w16du:dateUtc="2025-11-17T17:29:00Z">
              <w:r>
                <w:t xml:space="preserve"> of </w:t>
              </w:r>
            </w:ins>
            <w:r>
              <w:t>Resources with an SGIA executed after a specific date (</w:t>
            </w:r>
            <w:r w:rsidRPr="00A86464">
              <w:t>e.g</w:t>
            </w:r>
            <w:r>
              <w:t xml:space="preserve">., </w:t>
            </w:r>
            <w:ins w:id="20" w:author="ERCOT 110325" w:date="2025-11-03T15:58:00Z" w16du:dateUtc="2025-11-03T21:58:00Z">
              <w:r>
                <w:t xml:space="preserve">paragraph (7) of Nodal Protocol Section 3.15, Voltage Support; Nodal Protocol Section 8.5.1.3, </w:t>
              </w:r>
              <w:r w:rsidRPr="00E65BC2">
                <w:t>Wind-powered Generation Resource (WGR) Primary Frequency Response</w:t>
              </w:r>
              <w:r>
                <w:t xml:space="preserve">; Nodal Protocol Section </w:t>
              </w:r>
              <w:r w:rsidRPr="00C25F00">
                <w:t>6.5.7.10</w:t>
              </w:r>
              <w:r>
                <w:t xml:space="preserve">, </w:t>
              </w:r>
              <w:r w:rsidRPr="00C70FB1">
                <w:t>IRR Ramp Rate Limitations</w:t>
              </w:r>
              <w:r>
                <w:t xml:space="preserve">; </w:t>
              </w:r>
            </w:ins>
            <w:del w:id="21" w:author="ERCOT 110325" w:date="2025-11-03T15:59:00Z" w16du:dateUtc="2025-11-03T21:59:00Z">
              <w:r w:rsidDel="00A86464">
                <w:delText xml:space="preserve">Nodal Operating Guide </w:delText>
              </w:r>
            </w:del>
            <w:r>
              <w:t xml:space="preserve">paragraph (7) of </w:t>
            </w:r>
            <w:ins w:id="22" w:author="ERCOT 110325" w:date="2025-11-03T15:59:00Z" w16du:dateUtc="2025-11-03T21:59:00Z">
              <w:r>
                <w:t xml:space="preserve">Nodal Operating Guide </w:t>
              </w:r>
            </w:ins>
            <w:r>
              <w:t xml:space="preserve">Section 2.6.2.1, </w:t>
            </w:r>
            <w:r w:rsidRPr="00696AFA">
              <w:t>Frequency Ride-Through Requirements for Transmission-Connected Inverter</w:t>
            </w:r>
            <w:r>
              <w:t>-</w:t>
            </w:r>
            <w:r w:rsidRPr="00696AFA">
              <w:t>Based Resources (IBRs), Type 1 Wind-powered Generation Resources (WGRs) and Type 2 WGRs</w:t>
            </w:r>
            <w:r>
              <w:t xml:space="preserve">; paragraph (8) of Section 2.9.1, </w:t>
            </w:r>
            <w:r w:rsidRPr="00AB35EF">
              <w:t>Voltage Ride-Through Requirements for Transmission-Connected Inverter-Based Resources (IBRs), Type 1 Wind-powered Generation Resources (WGRs), Type 2 WGRs and Type 3 WGRs</w:t>
            </w:r>
            <w:r>
              <w:t>).  Due to the practice of amending SGIAs for new</w:t>
            </w:r>
            <w:ins w:id="23" w:author="ERCOT 110325" w:date="2025-11-03T15:58:00Z" w16du:dateUtc="2025-11-03T21:58:00Z">
              <w:r>
                <w:t xml:space="preserve"> or modified</w:t>
              </w:r>
            </w:ins>
            <w:r>
              <w:t xml:space="preserve"> Resources instead of signing new SGIAs for those Resources, the possibility exists for new </w:t>
            </w:r>
            <w:ins w:id="24" w:author="ERCOT 110325" w:date="2025-11-03T15:58:00Z" w16du:dateUtc="2025-11-03T21:58:00Z">
              <w:r>
                <w:t>or modified</w:t>
              </w:r>
            </w:ins>
            <w:ins w:id="25" w:author="Commenters Alliance 111725" w:date="2025-11-17T11:29:00Z" w16du:dateUtc="2025-11-17T17:29:00Z">
              <w:r>
                <w:t xml:space="preserve"> portions of</w:t>
              </w:r>
            </w:ins>
            <w:ins w:id="26" w:author="ERCOT 110325" w:date="2025-11-03T15:58:00Z" w16du:dateUtc="2025-11-03T21:58:00Z">
              <w:r>
                <w:t xml:space="preserve"> </w:t>
              </w:r>
            </w:ins>
            <w:r>
              <w:t xml:space="preserve">Resources – that should have to comply with revised reliability requirements </w:t>
            </w:r>
            <w:ins w:id="27" w:author="Commenters Alliance 111725" w:date="2025-11-17T11:30:00Z" w16du:dateUtc="2025-11-17T17:30:00Z">
              <w:r>
                <w:t xml:space="preserve">under the standard as written </w:t>
              </w:r>
            </w:ins>
            <w:r>
              <w:t xml:space="preserve">– to avoid the new requirements.  With the large number of new Resources in the interconnection queue, </w:t>
            </w:r>
            <w:del w:id="28" w:author="Commenters Alliance 111725" w:date="2025-11-17T11:30:00Z" w16du:dateUtc="2025-11-17T17:30:00Z">
              <w:r w:rsidDel="008B17A9">
                <w:delText>requiring a new SGIA</w:delText>
              </w:r>
            </w:del>
            <w:ins w:id="29" w:author="Commenters Alliance 111725" w:date="2025-11-17T11:30:00Z" w16du:dateUtc="2025-11-17T17:30:00Z">
              <w:r w:rsidR="007A55FE">
                <w:t xml:space="preserve">clarification that reliability requirements in effect at the time of </w:t>
              </w:r>
            </w:ins>
            <w:ins w:id="30" w:author="Commenters Alliance 111725" w:date="2025-11-17T13:40:00Z" w16du:dateUtc="2025-11-17T19:40:00Z">
              <w:r w:rsidR="00836AF5">
                <w:t>an</w:t>
              </w:r>
            </w:ins>
            <w:ins w:id="31" w:author="Commenters Alliance 111725" w:date="2025-11-17T11:30:00Z" w16du:dateUtc="2025-11-17T17:30:00Z">
              <w:r w:rsidR="007A55FE">
                <w:t xml:space="preserve"> SGIA amendment will apply</w:t>
              </w:r>
            </w:ins>
            <w:r>
              <w:t xml:space="preserve"> </w:t>
            </w:r>
            <w:del w:id="32" w:author="Commenters Alliance 111725" w:date="2025-11-17T11:30:00Z" w16du:dateUtc="2025-11-17T17:30:00Z">
              <w:r w:rsidDel="007A55FE">
                <w:delText>for</w:delText>
              </w:r>
            </w:del>
            <w:ins w:id="33" w:author="Commenters Alliance 111725" w:date="2025-11-17T11:30:00Z" w16du:dateUtc="2025-11-17T17:30:00Z">
              <w:r w:rsidR="007A55FE">
                <w:t>to</w:t>
              </w:r>
            </w:ins>
            <w:r>
              <w:t xml:space="preserve"> a new Resource </w:t>
            </w:r>
            <w:ins w:id="34" w:author="ERCOT 110325" w:date="2025-11-03T15:57:00Z" w16du:dateUtc="2025-11-03T21:57:00Z">
              <w:del w:id="35" w:author="Commenters Alliance 111725" w:date="2025-11-17T11:31:00Z" w16du:dateUtc="2025-11-17T17:31:00Z">
                <w:r w:rsidDel="007A55FE">
                  <w:delText xml:space="preserve">and having revised reliability requirements apply to </w:delText>
                </w:r>
              </w:del>
            </w:ins>
            <w:ins w:id="36" w:author="Commenters Alliance 111725" w:date="2025-11-17T11:31:00Z" w16du:dateUtc="2025-11-17T17:31:00Z">
              <w:r w:rsidR="007A55FE">
                <w:t xml:space="preserve">or </w:t>
              </w:r>
            </w:ins>
            <w:ins w:id="37" w:author="ERCOT 110325" w:date="2025-11-03T15:57:00Z" w16du:dateUtc="2025-11-03T21:57:00Z">
              <w:r>
                <w:t xml:space="preserve">modified </w:t>
              </w:r>
            </w:ins>
            <w:ins w:id="38" w:author="Commenters Alliance 111725" w:date="2025-11-17T11:31:00Z" w16du:dateUtc="2025-11-17T17:31:00Z">
              <w:r w:rsidR="007A55FE">
                <w:t xml:space="preserve">portions of existing </w:t>
              </w:r>
            </w:ins>
            <w:ins w:id="39" w:author="ERCOT 110325" w:date="2025-11-03T15:57:00Z" w16du:dateUtc="2025-11-03T21:57:00Z">
              <w:r>
                <w:t>Resources</w:t>
              </w:r>
            </w:ins>
            <w:ins w:id="40" w:author="Commenters Alliance 111725" w:date="2025-11-17T13:44:00Z" w16du:dateUtc="2025-11-17T19:44:00Z">
              <w:r w:rsidR="003147F1">
                <w:t xml:space="preserve"> for certain modifications</w:t>
              </w:r>
            </w:ins>
            <w:ins w:id="41" w:author="Commenters Alliance 111725" w:date="2025-11-17T11:31:00Z" w16du:dateUtc="2025-11-17T17:31:00Z">
              <w:r w:rsidR="007A55FE">
                <w:t>, unless otherwise specified in the applicable Protocol or Operating Guide language,</w:t>
              </w:r>
            </w:ins>
            <w:ins w:id="42" w:author="ERCOT 110325" w:date="2025-11-03T15:57:00Z" w16du:dateUtc="2025-11-03T21:57:00Z">
              <w:r>
                <w:t xml:space="preserve"> </w:t>
              </w:r>
            </w:ins>
            <w:r>
              <w:t xml:space="preserve">will enhance ERCOT System reliability by ensuring those </w:t>
            </w:r>
            <w:r w:rsidRPr="00A86464">
              <w:t>new</w:t>
            </w:r>
            <w:r>
              <w:t xml:space="preserve"> Resources meet </w:t>
            </w:r>
            <w:r w:rsidRPr="00A86464">
              <w:t>the</w:t>
            </w:r>
            <w:r>
              <w:t xml:space="preserve"> updated requirements.  </w:t>
            </w:r>
          </w:p>
        </w:tc>
      </w:tr>
    </w:tbl>
    <w:p w14:paraId="39B91296" w14:textId="77777777" w:rsidR="008B17A9" w:rsidRDefault="008B17A9" w:rsidP="00A86464">
      <w:pPr>
        <w:pStyle w:val="NormalArial"/>
        <w:rPr>
          <w:rFonts w:cs="Arial"/>
          <w:bCs/>
          <w:color w:val="000000" w:themeColor="text1"/>
        </w:rPr>
      </w:pPr>
    </w:p>
    <w:p w14:paraId="4DB2AB58" w14:textId="77777777" w:rsidR="00A86464" w:rsidRPr="00D10B3A" w:rsidRDefault="00A86464" w:rsidP="00A8646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6183128F" w14:textId="77777777" w:rsidR="00450DBC" w:rsidRPr="004C15F1" w:rsidRDefault="00450DBC" w:rsidP="00450DBC">
      <w:pPr>
        <w:spacing w:before="240" w:after="240"/>
        <w:ind w:left="1440" w:hanging="1440"/>
      </w:pPr>
      <w:bookmarkStart w:id="43" w:name="_Hlk154568500"/>
      <w:bookmarkStart w:id="44" w:name="_Hlk210133600"/>
      <w:r w:rsidRPr="004C15F1">
        <w:rPr>
          <w:b/>
          <w:bCs/>
        </w:rPr>
        <w:t xml:space="preserve">5.2.8.1 </w:t>
      </w:r>
      <w:r w:rsidRPr="004C15F1">
        <w:rPr>
          <w:b/>
          <w:bCs/>
        </w:rPr>
        <w:tab/>
        <w:t xml:space="preserve">Standard Generation Interconnection Agreement for Transmission-Connected Generators </w:t>
      </w:r>
    </w:p>
    <w:p w14:paraId="7C6BE438" w14:textId="5B5895AE" w:rsidR="00450DBC" w:rsidDel="00897AC6" w:rsidRDefault="00450DBC" w:rsidP="00897AC6">
      <w:pPr>
        <w:spacing w:after="240"/>
        <w:ind w:left="720" w:hanging="720"/>
        <w:rPr>
          <w:ins w:id="45" w:author="ERCOT 110325" w:date="2025-11-03T16:03:00Z" w16du:dateUtc="2025-11-03T22:03:00Z"/>
          <w:del w:id="46" w:author="Commenters Alliance 111725" w:date="2025-11-17T09:34:00Z" w16du:dateUtc="2025-11-17T15:34:00Z"/>
        </w:rPr>
      </w:pPr>
      <w:r>
        <w:lastRenderedPageBreak/>
        <w:t>(1)</w:t>
      </w:r>
      <w:r>
        <w:tab/>
      </w:r>
      <w:r w:rsidRPr="005246E8">
        <w:t>As a condition for obtaining transmission service</w:t>
      </w:r>
      <w:del w:id="47" w:author="ERCOT" w:date="2025-09-25T09:14:00Z" w16du:dateUtc="2025-09-25T14:14:00Z">
        <w:r w:rsidDel="00633ACB">
          <w:delText>,</w:delText>
        </w:r>
      </w:del>
      <w:r>
        <w:t xml:space="preserve"> </w:t>
      </w:r>
      <w:ins w:id="48" w:author="ERCOT" w:date="2025-09-24T14:08:00Z" w16du:dateUtc="2025-09-24T19:08:00Z">
        <w:r>
          <w:t xml:space="preserve">for a </w:t>
        </w:r>
      </w:ins>
      <w:ins w:id="49" w:author="ERCOT" w:date="2025-09-24T14:09:00Z" w16du:dateUtc="2025-09-24T19:09:00Z">
        <w:r>
          <w:t xml:space="preserve">Generation Resource </w:t>
        </w:r>
      </w:ins>
      <w:ins w:id="50" w:author="ERCOT" w:date="2025-09-24T14:08:00Z" w16du:dateUtc="2025-09-24T19:08:00Z">
        <w:r>
          <w:t>or</w:t>
        </w:r>
      </w:ins>
      <w:ins w:id="51" w:author="ERCOT" w:date="2025-09-25T09:06:00Z" w16du:dateUtc="2025-09-25T14:06:00Z">
        <w:r>
          <w:t xml:space="preserve"> ESR</w:t>
        </w:r>
        <w:del w:id="52" w:author="Commenters Alliance 111725" w:date="2025-11-17T09:25:00Z" w16du:dateUtc="2025-11-17T15:25:00Z">
          <w:r w:rsidDel="00450DBC">
            <w:delText>,</w:delText>
          </w:r>
        </w:del>
      </w:ins>
      <w:ins w:id="53" w:author="ERCOT" w:date="2025-09-25T09:11:00Z" w16du:dateUtc="2025-09-25T14:11:00Z">
        <w:del w:id="54" w:author="Commenters Alliance 111725" w:date="2025-11-17T09:25:00Z" w16du:dateUtc="2025-11-17T15:25:00Z">
          <w:r w:rsidDel="00450DBC">
            <w:delText xml:space="preserve"> to which Section 5</w:delText>
          </w:r>
        </w:del>
      </w:ins>
      <w:ins w:id="55" w:author="ERCOT" w:date="2025-09-25T09:12:00Z" w16du:dateUtc="2025-09-25T14:12:00Z">
        <w:del w:id="56" w:author="Commenters Alliance 111725" w:date="2025-11-17T09:25:00Z" w16du:dateUtc="2025-11-17T15:25:00Z">
          <w:r w:rsidDel="00450DBC">
            <w:delText>.2.1, Applicability, applies</w:delText>
          </w:r>
        </w:del>
        <w:r>
          <w:t>,</w:t>
        </w:r>
      </w:ins>
      <w:r w:rsidRPr="005246E8">
        <w:t xml:space="preserve"> a</w:t>
      </w:r>
      <w:del w:id="57" w:author="ERCOT" w:date="2025-09-25T09:14:00Z" w16du:dateUtc="2025-09-25T14:14:00Z">
        <w:r w:rsidDel="005E6089">
          <w:delText>n</w:delText>
        </w:r>
      </w:del>
      <w:r>
        <w:t xml:space="preserve"> </w:t>
      </w:r>
      <w:ins w:id="58" w:author="ERCOT" w:date="2025-09-25T09:20:00Z" w16du:dateUtc="2025-09-25T14:20:00Z">
        <w:r>
          <w:t>Resource Entity or</w:t>
        </w:r>
      </w:ins>
      <w:r>
        <w:t xml:space="preserve"> </w:t>
      </w:r>
      <w:r w:rsidRPr="005246E8">
        <w:t xml:space="preserve">IE </w:t>
      </w:r>
      <w:del w:id="59" w:author="ERCOT" w:date="2025-09-25T09:22:00Z" w16du:dateUtc="2025-09-25T14:22:00Z">
        <w:r w:rsidDel="00781121">
          <w:delText>for any transmission connected generator</w:delText>
        </w:r>
      </w:del>
      <w:r>
        <w:t xml:space="preserve"> </w:t>
      </w:r>
      <w:r w:rsidRPr="005246E8">
        <w:t xml:space="preserve">must execute a </w:t>
      </w:r>
      <w:ins w:id="60" w:author="ERCOT" w:date="2025-09-25T09:23:00Z" w16du:dateUtc="2025-09-25T14:23:00Z">
        <w:del w:id="61" w:author="Commenters Alliance 111725" w:date="2025-11-17T09:26:00Z" w16du:dateUtc="2025-11-17T15:26:00Z">
          <w:r w:rsidDel="00450DBC">
            <w:delText xml:space="preserve">new </w:delText>
          </w:r>
        </w:del>
      </w:ins>
      <w:r w:rsidRPr="005246E8">
        <w:t xml:space="preserve">Standard Generation Interconnection Agreement (SGIA) with its TSP. A template of the SGIA can be found on the ERCOT website. </w:t>
      </w:r>
      <w:ins w:id="62" w:author="ERCOT 110325" w:date="2025-11-03T16:03:00Z" w16du:dateUtc="2025-11-03T22:03:00Z">
        <w:del w:id="63" w:author="Commenters Alliance 111725" w:date="2025-11-17T09:34:00Z" w16du:dateUtc="2025-11-17T15:34:00Z">
          <w:r w:rsidDel="00897AC6">
            <w:delText>Any R</w:delText>
          </w:r>
        </w:del>
      </w:ins>
      <w:ins w:id="64" w:author="ERCOT 110325" w:date="2025-11-03T16:22:00Z" w16du:dateUtc="2025-11-03T22:22:00Z">
        <w:del w:id="65" w:author="Commenters Alliance 111725" w:date="2025-11-17T09:34:00Z" w16du:dateUtc="2025-11-17T15:34:00Z">
          <w:r w:rsidDel="00897AC6">
            <w:delText>esource Entity</w:delText>
          </w:r>
        </w:del>
      </w:ins>
      <w:ins w:id="66" w:author="ERCOT 110325" w:date="2025-11-03T16:03:00Z" w16du:dateUtc="2025-11-03T22:03:00Z">
        <w:del w:id="67" w:author="Commenters Alliance 111725" w:date="2025-11-17T09:34:00Z" w16du:dateUtc="2025-11-17T15:34:00Z">
          <w:r w:rsidDel="00897AC6">
            <w:delText xml:space="preserve"> modifying an existing Generation Resource or ESR by any of the following methods</w:delText>
          </w:r>
          <w:r w:rsidRPr="00A86464" w:rsidDel="00897AC6">
            <w:delText xml:space="preserve"> may choose to amend the existing SGIA to incorporate those modifications or execute a new SGIA</w:delText>
          </w:r>
          <w:r w:rsidDel="00897AC6">
            <w:delText>:</w:delText>
          </w:r>
        </w:del>
      </w:ins>
    </w:p>
    <w:p w14:paraId="521F243D" w14:textId="08D21BB1" w:rsidR="00450DBC" w:rsidDel="00897AC6" w:rsidRDefault="00450DBC" w:rsidP="00080C60">
      <w:pPr>
        <w:spacing w:after="240"/>
        <w:ind w:left="1440" w:hanging="720"/>
        <w:rPr>
          <w:ins w:id="68" w:author="ERCOT 110325" w:date="2025-11-03T16:03:00Z" w16du:dateUtc="2025-11-03T22:03:00Z"/>
          <w:del w:id="69" w:author="Commenters Alliance 111725" w:date="2025-11-17T09:34:00Z" w16du:dateUtc="2025-11-17T15:34:00Z"/>
        </w:rPr>
      </w:pPr>
      <w:ins w:id="70" w:author="ERCOT 110325" w:date="2025-11-03T16:03:00Z" w16du:dateUtc="2025-11-03T22:03:00Z">
        <w:del w:id="71" w:author="Commenters Alliance 111725" w:date="2025-11-17T09:34:00Z" w16du:dateUtc="2025-11-17T15:34:00Z">
          <w:r w:rsidDel="00897AC6">
            <w:delText>(a)</w:delText>
          </w:r>
          <w:r w:rsidDel="00897AC6">
            <w:tab/>
            <w:delText>Adding a new Resource,</w:delText>
          </w:r>
        </w:del>
      </w:ins>
    </w:p>
    <w:p w14:paraId="0FBE2795" w14:textId="7B2287D3" w:rsidR="00450DBC" w:rsidDel="00897AC6" w:rsidRDefault="00450DBC" w:rsidP="00080C60">
      <w:pPr>
        <w:spacing w:after="240"/>
        <w:ind w:left="1440" w:hanging="720"/>
        <w:rPr>
          <w:ins w:id="72" w:author="ERCOT 110325" w:date="2025-11-03T16:03:00Z" w16du:dateUtc="2025-11-03T22:03:00Z"/>
          <w:del w:id="73" w:author="Commenters Alliance 111725" w:date="2025-11-17T09:34:00Z" w16du:dateUtc="2025-11-17T15:34:00Z"/>
        </w:rPr>
      </w:pPr>
      <w:ins w:id="74" w:author="ERCOT 110325" w:date="2025-11-03T16:03:00Z" w16du:dateUtc="2025-11-03T22:03:00Z">
        <w:del w:id="75" w:author="Commenters Alliance 111725" w:date="2025-11-17T09:34:00Z" w16du:dateUtc="2025-11-17T15:34:00Z">
          <w:r w:rsidDel="00897AC6">
            <w:delText>(b)</w:delText>
          </w:r>
          <w:r w:rsidDel="00897AC6">
            <w:tab/>
            <w:delText>Increasing the real power rating of an IBR by 10 MW or more within a single year, or</w:delText>
          </w:r>
        </w:del>
      </w:ins>
    </w:p>
    <w:p w14:paraId="0D01366E" w14:textId="76C198C5" w:rsidR="00450DBC" w:rsidRDefault="00450DBC" w:rsidP="00080C60">
      <w:pPr>
        <w:spacing w:after="240"/>
        <w:ind w:left="1440" w:hanging="720"/>
        <w:rPr>
          <w:ins w:id="76" w:author="ERCOT 110325" w:date="2025-11-03T16:03:00Z" w16du:dateUtc="2025-11-03T22:03:00Z"/>
        </w:rPr>
      </w:pPr>
      <w:ins w:id="77" w:author="ERCOT 110325" w:date="2025-11-03T16:03:00Z" w16du:dateUtc="2025-11-03T22:03:00Z">
        <w:del w:id="78" w:author="Commenters Alliance 111725" w:date="2025-11-17T09:34:00Z" w16du:dateUtc="2025-11-17T15:34:00Z">
          <w:r w:rsidDel="00897AC6">
            <w:delText>(c)</w:delText>
          </w:r>
          <w:r w:rsidDel="00897AC6">
            <w:tab/>
            <w:delText>Making changes to an IBR to which paragraph (1)(c)(ii), (iv), or (v) of Section 5.2.1 applies.</w:delText>
          </w:r>
        </w:del>
      </w:ins>
    </w:p>
    <w:p w14:paraId="60680AC0" w14:textId="21F40844" w:rsidR="00450DBC" w:rsidRDefault="00450DBC" w:rsidP="00080C60">
      <w:pPr>
        <w:spacing w:after="240"/>
        <w:ind w:left="720" w:hanging="720"/>
        <w:rPr>
          <w:ins w:id="79" w:author="Commenters Alliance 111725" w:date="2025-11-17T09:30:00Z" w16du:dateUtc="2025-11-17T15:30:00Z"/>
        </w:rPr>
      </w:pPr>
      <w:ins w:id="80" w:author="ERCOT 110325" w:date="2025-11-03T16:03:00Z" w16du:dateUtc="2025-11-03T22:03:00Z">
        <w:r>
          <w:t>(2)</w:t>
        </w:r>
        <w:r>
          <w:tab/>
        </w:r>
      </w:ins>
      <w:ins w:id="81" w:author="ERCOT 110325" w:date="2025-11-03T16:00:00Z" w16du:dateUtc="2025-11-03T22:00:00Z">
        <w:r w:rsidRPr="00A86464">
          <w:t>If an existing SGIA is amended</w:t>
        </w:r>
      </w:ins>
      <w:ins w:id="82" w:author="ERCOT 110325" w:date="2025-11-03T16:01:00Z" w16du:dateUtc="2025-11-03T22:01:00Z">
        <w:r>
          <w:t xml:space="preserve"> </w:t>
        </w:r>
        <w:del w:id="83" w:author="Commenters Alliance 111725" w:date="2025-11-17T09:26:00Z" w16du:dateUtc="2025-11-17T15:26:00Z">
          <w:r w:rsidDel="00450DBC">
            <w:delText>pursuant to paragraph (1) above</w:delText>
          </w:r>
        </w:del>
      </w:ins>
      <w:ins w:id="84" w:author="Commenters Alliance 111725" w:date="2025-11-17T09:26:00Z" w16du:dateUtc="2025-11-17T15:26:00Z">
        <w:r>
          <w:t>for any of the reasons stated below</w:t>
        </w:r>
      </w:ins>
      <w:ins w:id="85" w:author="ERCOT 110325" w:date="2025-11-03T16:00:00Z" w16du:dateUtc="2025-11-03T22:00:00Z">
        <w:r w:rsidRPr="00A86464">
          <w:t xml:space="preserve">, the </w:t>
        </w:r>
      </w:ins>
      <w:ins w:id="86" w:author="Commenters Alliance 111725" w:date="2025-11-17T09:26:00Z" w16du:dateUtc="2025-11-17T15:26:00Z">
        <w:r>
          <w:t xml:space="preserve">new or modified portion of the </w:t>
        </w:r>
      </w:ins>
      <w:ins w:id="87" w:author="ERCOT 110325" w:date="2025-11-03T16:00:00Z" w16du:dateUtc="2025-11-03T22:00:00Z">
        <w:r w:rsidRPr="00A86464">
          <w:t xml:space="preserve">Resource must comply with all </w:t>
        </w:r>
      </w:ins>
      <w:ins w:id="88" w:author="Commenters Alliance 111725" w:date="2025-11-17T09:26:00Z" w16du:dateUtc="2025-11-17T15:26:00Z">
        <w:r>
          <w:t xml:space="preserve">applicable operating and </w:t>
        </w:r>
      </w:ins>
      <w:ins w:id="89" w:author="ERCOT 110325" w:date="2025-11-03T16:00:00Z" w16du:dateUtc="2025-11-03T22:00:00Z">
        <w:r w:rsidRPr="00A86464">
          <w:t xml:space="preserve">technical requirements </w:t>
        </w:r>
      </w:ins>
      <w:ins w:id="90" w:author="Commenters Alliance 111725" w:date="2025-11-17T09:26:00Z" w16du:dateUtc="2025-11-17T15:26:00Z">
        <w:r>
          <w:t xml:space="preserve">defined in the Protocols or Operating Guides and </w:t>
        </w:r>
      </w:ins>
      <w:ins w:id="91" w:author="ERCOT 110325" w:date="2025-11-03T16:00:00Z" w16du:dateUtc="2025-11-03T22:00:00Z">
        <w:r w:rsidRPr="00A86464">
          <w:t>in effect at the time of the amendment</w:t>
        </w:r>
      </w:ins>
      <w:ins w:id="92" w:author="Commenters Alliance 111725" w:date="2025-11-17T09:26:00Z" w16du:dateUtc="2025-11-17T15:26:00Z">
        <w:r>
          <w:t xml:space="preserve">, unless otherwise clarified or modified in the Protocols or </w:t>
        </w:r>
      </w:ins>
      <w:ins w:id="93" w:author="Commenters Alliance 111725" w:date="2025-11-17T09:27:00Z" w16du:dateUtc="2025-11-17T15:27:00Z">
        <w:r>
          <w:t>Operating Guides</w:t>
        </w:r>
      </w:ins>
      <w:ins w:id="94" w:author="ERCOT 110325" w:date="2025-11-03T16:00:00Z" w16du:dateUtc="2025-11-03T22:00:00Z">
        <w:r w:rsidRPr="00A86464">
          <w:t>.</w:t>
        </w:r>
      </w:ins>
    </w:p>
    <w:p w14:paraId="0164C7B3" w14:textId="2FD17564" w:rsidR="00450DBC" w:rsidRDefault="00450DBC" w:rsidP="00080C60">
      <w:pPr>
        <w:spacing w:after="240"/>
        <w:ind w:left="1440" w:hanging="720"/>
        <w:rPr>
          <w:ins w:id="95" w:author="Commenters Alliance 111725" w:date="2025-11-17T09:28:00Z" w16du:dateUtc="2025-11-17T15:28:00Z"/>
        </w:rPr>
      </w:pPr>
      <w:ins w:id="96" w:author="Commenters Alliance 111725" w:date="2025-11-17T09:27:00Z" w16du:dateUtc="2025-11-17T15:27:00Z">
        <w:r>
          <w:t>(a)</w:t>
        </w:r>
      </w:ins>
      <w:ins w:id="97" w:author="Commenters Alliance 111725" w:date="2025-11-17T09:31:00Z" w16du:dateUtc="2025-11-17T15:31:00Z">
        <w:r>
          <w:tab/>
        </w:r>
      </w:ins>
      <w:ins w:id="98" w:author="Commenters Alliance 111725" w:date="2025-11-17T09:27:00Z" w16du:dateUtc="2025-11-17T15:27:00Z">
        <w:r>
          <w:t xml:space="preserve">Adding a new Generation Resource or ESR that is connected at the same Point of Interconnection as the existing Generation Resource or </w:t>
        </w:r>
        <w:proofErr w:type="gramStart"/>
        <w:r>
          <w:t>ESR</w:t>
        </w:r>
      </w:ins>
      <w:ins w:id="99" w:author="Commenters Alliance 111725" w:date="2025-11-17T09:28:00Z" w16du:dateUtc="2025-11-17T15:28:00Z">
        <w:r>
          <w:t>;</w:t>
        </w:r>
        <w:proofErr w:type="gramEnd"/>
      </w:ins>
    </w:p>
    <w:p w14:paraId="02488DB4" w14:textId="6C3D96B2" w:rsidR="00450DBC" w:rsidRDefault="00450DBC" w:rsidP="00080C60">
      <w:pPr>
        <w:spacing w:after="240"/>
        <w:ind w:left="1440" w:hanging="720"/>
        <w:rPr>
          <w:ins w:id="100" w:author="Commenters Alliance 111725" w:date="2025-11-17T09:29:00Z" w16du:dateUtc="2025-11-17T15:29:00Z"/>
        </w:rPr>
      </w:pPr>
      <w:ins w:id="101" w:author="Commenters Alliance 111725" w:date="2025-11-17T09:28:00Z" w16du:dateUtc="2025-11-17T15:28:00Z">
        <w:r>
          <w:t>(b)</w:t>
        </w:r>
      </w:ins>
      <w:ins w:id="102" w:author="Commenters Alliance 111725" w:date="2025-11-17T09:31:00Z" w16du:dateUtc="2025-11-17T15:31:00Z">
        <w:r>
          <w:tab/>
          <w:t xml:space="preserve">Increasing the real power rating of an </w:t>
        </w:r>
      </w:ins>
      <w:ins w:id="103" w:author="Commenters Alliance 111725" w:date="2025-11-17T09:32:00Z" w16du:dateUtc="2025-11-17T15:32:00Z">
        <w:r>
          <w:t>IBR by 10 MW or more within a single year; or</w:t>
        </w:r>
      </w:ins>
    </w:p>
    <w:p w14:paraId="6941B130" w14:textId="02B43118" w:rsidR="00450DBC" w:rsidRDefault="00450DBC" w:rsidP="00080C60">
      <w:pPr>
        <w:spacing w:after="240"/>
        <w:ind w:left="1440" w:hanging="720"/>
        <w:rPr>
          <w:ins w:id="104" w:author="Commenters Alliance 111725" w:date="2025-11-17T09:27:00Z" w16du:dateUtc="2025-11-17T15:27:00Z"/>
        </w:rPr>
      </w:pPr>
      <w:ins w:id="105" w:author="Commenters Alliance 111725" w:date="2025-11-17T09:29:00Z" w16du:dateUtc="2025-11-17T15:29:00Z">
        <w:r>
          <w:t>(c)</w:t>
        </w:r>
      </w:ins>
      <w:ins w:id="106" w:author="Commenters Alliance 111725" w:date="2025-11-17T09:32:00Z" w16du:dateUtc="2025-11-17T15:32:00Z">
        <w:r w:rsidR="00897AC6">
          <w:tab/>
          <w:t>Making changes to an IBR to</w:t>
        </w:r>
      </w:ins>
      <w:ins w:id="107" w:author="Commenters Alliance 111725" w:date="2025-11-17T09:33:00Z" w16du:dateUtc="2025-11-17T15:33:00Z">
        <w:r w:rsidR="00897AC6">
          <w:t xml:space="preserve"> which paragraph (</w:t>
        </w:r>
        <w:proofErr w:type="gramStart"/>
        <w:r w:rsidR="00897AC6">
          <w:t>1)(c</w:t>
        </w:r>
        <w:proofErr w:type="gramEnd"/>
        <w:r w:rsidR="00897AC6">
          <w:t>)(ii) or (v) of Section 5.2.1, Applicability, applies.</w:t>
        </w:r>
      </w:ins>
    </w:p>
    <w:p w14:paraId="2ECDD000" w14:textId="77777777" w:rsidR="00450DBC" w:rsidRPr="005246E8" w:rsidRDefault="00450DBC" w:rsidP="00450DBC">
      <w:pPr>
        <w:spacing w:after="240"/>
        <w:ind w:left="720" w:hanging="720"/>
      </w:pPr>
      <w:r w:rsidRPr="005246E8">
        <w:t>(</w:t>
      </w:r>
      <w:ins w:id="108" w:author="ERCOT 110325" w:date="2025-11-03T16:03:00Z" w16du:dateUtc="2025-11-03T22:03:00Z">
        <w:r>
          <w:t>3</w:t>
        </w:r>
      </w:ins>
      <w:del w:id="109" w:author="ERCOT 110325" w:date="2025-11-03T16:03:00Z" w16du:dateUtc="2025-11-03T22:03:00Z">
        <w:r w:rsidRPr="005246E8" w:rsidDel="00A86464">
          <w:delText>2</w:delText>
        </w:r>
      </w:del>
      <w:r w:rsidRPr="005246E8">
        <w:t xml:space="preserve">) </w:t>
      </w:r>
      <w:r w:rsidRPr="005246E8">
        <w:tab/>
        <w:t>The TSP must submit a change request via the online RIOO system to transmit a copy of the signed SGIA to ERCOT within ten Business Days of execution.</w:t>
      </w:r>
    </w:p>
    <w:p w14:paraId="28B14AF9" w14:textId="77777777" w:rsidR="00450DBC" w:rsidRPr="005246E8" w:rsidRDefault="00450DBC" w:rsidP="00450DBC">
      <w:pPr>
        <w:spacing w:after="240"/>
        <w:ind w:left="720" w:hanging="720"/>
      </w:pPr>
      <w:r w:rsidRPr="005246E8">
        <w:t>(</w:t>
      </w:r>
      <w:ins w:id="110" w:author="ERCOT 110325" w:date="2025-11-03T16:03:00Z" w16du:dateUtc="2025-11-03T22:03:00Z">
        <w:r>
          <w:t>4</w:t>
        </w:r>
      </w:ins>
      <w:del w:id="111" w:author="ERCOT 110325" w:date="2025-11-03T16:03:00Z" w16du:dateUtc="2025-11-03T22:03:00Z">
        <w:r w:rsidRPr="005246E8" w:rsidDel="00A86464">
          <w:delText>3</w:delText>
        </w:r>
      </w:del>
      <w:r w:rsidRPr="005246E8">
        <w:t xml:space="preserve">) </w:t>
      </w:r>
      <w:r w:rsidRPr="005246E8">
        <w:tab/>
        <w:t xml:space="preserve">The TSP must submit a change request via the online RIOO system to transmit a copy of any public, financially-binding agreement between the IE and the TSP, other than an SGIA, under which the interconnection for a transmission-connected generator will be constructed. The agreement must be submitted within ten Business Days of execution. </w:t>
      </w:r>
    </w:p>
    <w:p w14:paraId="3495FB10" w14:textId="77777777" w:rsidR="00450DBC" w:rsidRDefault="00450DBC" w:rsidP="00450DBC">
      <w:pPr>
        <w:spacing w:after="240"/>
        <w:ind w:left="720" w:hanging="720"/>
      </w:pPr>
      <w:r w:rsidRPr="005246E8">
        <w:t>(</w:t>
      </w:r>
      <w:ins w:id="112" w:author="ERCOT 110325" w:date="2025-11-03T16:03:00Z" w16du:dateUtc="2025-11-03T22:03:00Z">
        <w:r>
          <w:t>5</w:t>
        </w:r>
      </w:ins>
      <w:del w:id="113" w:author="ERCOT 110325" w:date="2025-11-03T16:03:00Z" w16du:dateUtc="2025-11-03T22:03:00Z">
        <w:r w:rsidRPr="005246E8" w:rsidDel="00A86464">
          <w:delText>4</w:delText>
        </w:r>
      </w:del>
      <w:r w:rsidRPr="005246E8">
        <w:t xml:space="preserve">) </w:t>
      </w:r>
      <w:r w:rsidRPr="005246E8">
        <w:tab/>
        <w:t>The TSP must submit a change request via the online RIOO system within ten Business Days of receiving both a notice to proceed with construction of the interconnection for the transmission-connected generator and the financial security sufficient to fund the interconnection facilities pursuant to either agreement addressed in paragraphs (2) or (3) above.</w:t>
      </w: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6"/>
      </w:tblGrid>
      <w:tr w:rsidR="00450DBC" w:rsidRPr="00AC1E4E" w14:paraId="52CACA86" w14:textId="77777777" w:rsidTr="005E6E79">
        <w:tc>
          <w:tcPr>
            <w:tcW w:w="9766" w:type="dxa"/>
            <w:shd w:val="pct12" w:color="auto" w:fill="auto"/>
          </w:tcPr>
          <w:p w14:paraId="78CD6F06" w14:textId="77777777" w:rsidR="00450DBC" w:rsidRDefault="00450DBC" w:rsidP="005E6E79">
            <w:pPr>
              <w:pStyle w:val="BodyTextNumbered"/>
              <w:spacing w:before="120"/>
              <w:ind w:left="0" w:firstLine="0"/>
              <w:rPr>
                <w:bCs/>
              </w:rPr>
            </w:pPr>
            <w:r>
              <w:rPr>
                <w:b/>
                <w:i/>
              </w:rPr>
              <w:t>[PGRR088</w:t>
            </w:r>
            <w:proofErr w:type="gramStart"/>
            <w:r w:rsidRPr="00AC1E4E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 Insert</w:t>
            </w:r>
            <w:proofErr w:type="gramEnd"/>
            <w:r>
              <w:rPr>
                <w:b/>
                <w:i/>
              </w:rPr>
              <w:t xml:space="preserve"> paragraph (</w:t>
            </w:r>
            <w:ins w:id="114" w:author="ERCOT 110325" w:date="2025-11-03T16:04:00Z" w16du:dateUtc="2025-11-03T22:04:00Z">
              <w:r>
                <w:rPr>
                  <w:b/>
                  <w:i/>
                </w:rPr>
                <w:t>6</w:t>
              </w:r>
            </w:ins>
            <w:del w:id="115" w:author="ERCOT 110325" w:date="2025-11-03T16:04:00Z" w16du:dateUtc="2025-11-03T22:04:00Z">
              <w:r w:rsidDel="00A86464">
                <w:rPr>
                  <w:b/>
                  <w:i/>
                </w:rPr>
                <w:delText>5</w:delText>
              </w:r>
            </w:del>
            <w:r>
              <w:rPr>
                <w:b/>
                <w:i/>
              </w:rPr>
              <w:t>) below upon system implementation</w:t>
            </w:r>
            <w:r w:rsidRPr="00AC1E4E">
              <w:rPr>
                <w:b/>
                <w:i/>
              </w:rPr>
              <w:t>:]</w:t>
            </w:r>
            <w:r w:rsidRPr="00114010">
              <w:rPr>
                <w:bCs/>
              </w:rPr>
              <w:t xml:space="preserve"> </w:t>
            </w:r>
          </w:p>
          <w:p w14:paraId="7C292DB1" w14:textId="77777777" w:rsidR="00450DBC" w:rsidRPr="00F82DB8" w:rsidRDefault="00450DBC" w:rsidP="005E6E79">
            <w:pPr>
              <w:pStyle w:val="BodyTextNumbered"/>
            </w:pPr>
            <w:r>
              <w:lastRenderedPageBreak/>
              <w:t>(</w:t>
            </w:r>
            <w:ins w:id="116" w:author="ERCOT 110325" w:date="2025-11-03T16:03:00Z" w16du:dateUtc="2025-11-03T22:03:00Z">
              <w:r>
                <w:t>6</w:t>
              </w:r>
            </w:ins>
            <w:del w:id="117" w:author="ERCOT 110325" w:date="2025-11-03T16:03:00Z" w16du:dateUtc="2025-11-03T22:03:00Z">
              <w:r w:rsidDel="00A86464">
                <w:delText>5</w:delText>
              </w:r>
            </w:del>
            <w:r>
              <w:t>)</w:t>
            </w:r>
            <w:r>
              <w:tab/>
              <w:t xml:space="preserve">Within ten Business Days of providing the TSP both the </w:t>
            </w:r>
            <w:r w:rsidRPr="006D75A0">
              <w:t xml:space="preserve">notice to proceed with construction of the interconnection for the Generation Resource and the financial security sufficient to fund the interconnection facilities pursuant to </w:t>
            </w:r>
            <w:r>
              <w:t xml:space="preserve">the SGIA, </w:t>
            </w:r>
            <w:r>
              <w:rPr>
                <w:szCs w:val="24"/>
              </w:rPr>
              <w:t>t</w:t>
            </w:r>
            <w:r w:rsidRPr="0040443F">
              <w:rPr>
                <w:szCs w:val="24"/>
              </w:rPr>
              <w:t xml:space="preserve">he IE must submit </w:t>
            </w:r>
            <w:r>
              <w:rPr>
                <w:szCs w:val="24"/>
              </w:rPr>
              <w:t>a change request via the online RIOO system to provide</w:t>
            </w:r>
            <w:r w:rsidRPr="000F738E">
              <w:t xml:space="preserve"> th</w:t>
            </w:r>
            <w:r>
              <w:t>e financial security</w:t>
            </w:r>
            <w:r w:rsidRPr="000F738E">
              <w:t xml:space="preserve"> amount </w:t>
            </w:r>
            <w:r>
              <w:t xml:space="preserve">if it </w:t>
            </w:r>
            <w:r w:rsidRPr="000F738E">
              <w:t>is not redacted in the public version of the SGIA filed with the Public Utility Commission of Texas (PUCT).</w:t>
            </w:r>
            <w:r>
              <w:t xml:space="preserve">  </w:t>
            </w:r>
            <w:r w:rsidRPr="000F738E">
              <w:t>ERCOT will include in the monthly Generator Interconnection Status report the name of the interconnecting TSP and the total amount of financial security sufficient to fund the interconnection facilities</w:t>
            </w:r>
            <w:r>
              <w:t>, if provided by the IE.</w:t>
            </w:r>
          </w:p>
        </w:tc>
      </w:tr>
    </w:tbl>
    <w:p w14:paraId="48C84DD2" w14:textId="77777777" w:rsidR="00450DBC" w:rsidRPr="005246E8" w:rsidRDefault="00450DBC" w:rsidP="00450DBC">
      <w:pPr>
        <w:ind w:left="720" w:hanging="720"/>
      </w:pPr>
    </w:p>
    <w:bookmarkEnd w:id="43"/>
    <w:bookmarkEnd w:id="44"/>
    <w:sectPr w:rsidR="00450DBC" w:rsidRPr="005246E8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54C86" w14:textId="77777777" w:rsidR="00C757A0" w:rsidRDefault="00C757A0">
      <w:r>
        <w:separator/>
      </w:r>
    </w:p>
  </w:endnote>
  <w:endnote w:type="continuationSeparator" w:id="0">
    <w:p w14:paraId="6FF70C76" w14:textId="77777777" w:rsidR="00C757A0" w:rsidRDefault="00C7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F3A6" w14:textId="414D2520" w:rsidR="00D176CF" w:rsidRPr="00505BBE" w:rsidRDefault="00C613B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>132PGRR-</w:t>
    </w:r>
    <w:r w:rsidR="0027434E">
      <w:rPr>
        <w:rFonts w:ascii="Arial" w:hAnsi="Arial"/>
        <w:sz w:val="18"/>
      </w:rPr>
      <w:t>09</w:t>
    </w:r>
    <w:r>
      <w:rPr>
        <w:rFonts w:ascii="Arial" w:hAnsi="Arial"/>
        <w:sz w:val="18"/>
      </w:rPr>
      <w:t xml:space="preserve"> </w:t>
    </w:r>
    <w:r w:rsidR="00897AC6">
      <w:rPr>
        <w:rFonts w:ascii="Arial" w:hAnsi="Arial"/>
        <w:sz w:val="18"/>
      </w:rPr>
      <w:t>Commenters Alliance</w:t>
    </w:r>
    <w:r>
      <w:rPr>
        <w:rFonts w:ascii="Arial" w:hAnsi="Arial"/>
        <w:sz w:val="18"/>
      </w:rPr>
      <w:t xml:space="preserve"> Comments 11</w:t>
    </w:r>
    <w:r w:rsidR="0027434E">
      <w:rPr>
        <w:rFonts w:ascii="Arial" w:hAnsi="Arial"/>
        <w:sz w:val="18"/>
      </w:rPr>
      <w:t>17</w:t>
    </w:r>
    <w:r>
      <w:rPr>
        <w:rFonts w:ascii="Arial" w:hAnsi="Arial"/>
        <w:sz w:val="18"/>
      </w:rPr>
      <w:t>25</w:t>
    </w:r>
    <w:r w:rsidR="00D176CF" w:rsidRPr="00505BBE">
      <w:rPr>
        <w:rFonts w:ascii="Arial" w:hAnsi="Arial" w:cs="Arial"/>
        <w:sz w:val="18"/>
        <w:szCs w:val="18"/>
      </w:rPr>
      <w:tab/>
      <w:t xml:space="preserve">Page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PAGE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1</w:t>
    </w:r>
    <w:r w:rsidR="00D176CF" w:rsidRPr="00505BBE">
      <w:rPr>
        <w:rFonts w:ascii="Arial" w:hAnsi="Arial" w:cs="Arial"/>
        <w:sz w:val="18"/>
        <w:szCs w:val="18"/>
      </w:rPr>
      <w:fldChar w:fldCharType="end"/>
    </w:r>
    <w:r w:rsidR="00D176CF" w:rsidRPr="00505BBE">
      <w:rPr>
        <w:rFonts w:ascii="Arial" w:hAnsi="Arial" w:cs="Arial"/>
        <w:sz w:val="18"/>
        <w:szCs w:val="18"/>
      </w:rPr>
      <w:t xml:space="preserve"> of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NUMPAGES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2</w:t>
    </w:r>
    <w:r w:rsidR="00D176CF" w:rsidRPr="00505BBE">
      <w:rPr>
        <w:rFonts w:ascii="Arial" w:hAnsi="Arial" w:cs="Arial"/>
        <w:sz w:val="18"/>
        <w:szCs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E04E0" w14:textId="77777777" w:rsidR="00C757A0" w:rsidRDefault="00C757A0">
      <w:r>
        <w:separator/>
      </w:r>
    </w:p>
  </w:footnote>
  <w:footnote w:type="continuationSeparator" w:id="0">
    <w:p w14:paraId="3E8A81A3" w14:textId="77777777" w:rsidR="00C757A0" w:rsidRDefault="00C75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1CAE0" w14:textId="04BE0054" w:rsidR="00D176CF" w:rsidRDefault="009448C9" w:rsidP="00CD165D">
    <w:pPr>
      <w:pStyle w:val="Header"/>
      <w:jc w:val="center"/>
      <w:rPr>
        <w:sz w:val="32"/>
      </w:rPr>
    </w:pPr>
    <w:r>
      <w:rPr>
        <w:sz w:val="32"/>
      </w:rPr>
      <w:t>PGRR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E5963"/>
    <w:multiLevelType w:val="hybridMultilevel"/>
    <w:tmpl w:val="0CB600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42744"/>
    <w:multiLevelType w:val="hybridMultilevel"/>
    <w:tmpl w:val="19AE9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BB0039B"/>
    <w:multiLevelType w:val="multilevel"/>
    <w:tmpl w:val="D03AC2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10693"/>
    <w:multiLevelType w:val="hybridMultilevel"/>
    <w:tmpl w:val="04CEA87A"/>
    <w:lvl w:ilvl="0" w:tplc="040471B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4"/>
  </w:num>
  <w:num w:numId="3" w16cid:durableId="1465851006">
    <w:abstractNumId w:val="15"/>
  </w:num>
  <w:num w:numId="4" w16cid:durableId="2101876533">
    <w:abstractNumId w:val="1"/>
  </w:num>
  <w:num w:numId="5" w16cid:durableId="90930211">
    <w:abstractNumId w:val="7"/>
  </w:num>
  <w:num w:numId="6" w16cid:durableId="147064057">
    <w:abstractNumId w:val="7"/>
  </w:num>
  <w:num w:numId="7" w16cid:durableId="1755010341">
    <w:abstractNumId w:val="7"/>
  </w:num>
  <w:num w:numId="8" w16cid:durableId="1467819988">
    <w:abstractNumId w:val="7"/>
  </w:num>
  <w:num w:numId="9" w16cid:durableId="2243846">
    <w:abstractNumId w:val="7"/>
  </w:num>
  <w:num w:numId="10" w16cid:durableId="1707677871">
    <w:abstractNumId w:val="7"/>
  </w:num>
  <w:num w:numId="11" w16cid:durableId="1251043373">
    <w:abstractNumId w:val="7"/>
  </w:num>
  <w:num w:numId="12" w16cid:durableId="2116292320">
    <w:abstractNumId w:val="7"/>
  </w:num>
  <w:num w:numId="13" w16cid:durableId="1336956191">
    <w:abstractNumId w:val="7"/>
  </w:num>
  <w:num w:numId="14" w16cid:durableId="2090686666">
    <w:abstractNumId w:val="3"/>
  </w:num>
  <w:num w:numId="15" w16cid:durableId="437800973">
    <w:abstractNumId w:val="6"/>
  </w:num>
  <w:num w:numId="16" w16cid:durableId="700282402">
    <w:abstractNumId w:val="10"/>
  </w:num>
  <w:num w:numId="17" w16cid:durableId="1309476948">
    <w:abstractNumId w:val="12"/>
  </w:num>
  <w:num w:numId="18" w16cid:durableId="550963706">
    <w:abstractNumId w:val="4"/>
  </w:num>
  <w:num w:numId="19" w16cid:durableId="1284192548">
    <w:abstractNumId w:val="8"/>
  </w:num>
  <w:num w:numId="20" w16cid:durableId="856843399">
    <w:abstractNumId w:val="2"/>
  </w:num>
  <w:num w:numId="21" w16cid:durableId="1765413898">
    <w:abstractNumId w:val="13"/>
  </w:num>
  <w:num w:numId="22" w16cid:durableId="765032103">
    <w:abstractNumId w:val="5"/>
  </w:num>
  <w:num w:numId="23" w16cid:durableId="901141680">
    <w:abstractNumId w:val="11"/>
  </w:num>
  <w:num w:numId="24" w16cid:durableId="174372145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110325">
    <w15:presenceInfo w15:providerId="None" w15:userId="ERCOT 110325"/>
  </w15:person>
  <w15:person w15:author="Commenters Alliance 111725">
    <w15:presenceInfo w15:providerId="None" w15:userId="Commenters Alliance 111725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5C1D"/>
    <w:rsid w:val="00006711"/>
    <w:rsid w:val="00015FDF"/>
    <w:rsid w:val="00017082"/>
    <w:rsid w:val="00022C27"/>
    <w:rsid w:val="00031C73"/>
    <w:rsid w:val="00036AC1"/>
    <w:rsid w:val="00046718"/>
    <w:rsid w:val="000547B5"/>
    <w:rsid w:val="00060A5A"/>
    <w:rsid w:val="00064B44"/>
    <w:rsid w:val="00067FE2"/>
    <w:rsid w:val="000711B6"/>
    <w:rsid w:val="0007479A"/>
    <w:rsid w:val="0007682E"/>
    <w:rsid w:val="00076956"/>
    <w:rsid w:val="00076AD1"/>
    <w:rsid w:val="0007741F"/>
    <w:rsid w:val="00080C60"/>
    <w:rsid w:val="00080F53"/>
    <w:rsid w:val="00091A18"/>
    <w:rsid w:val="000A0C95"/>
    <w:rsid w:val="000A2BED"/>
    <w:rsid w:val="000D1AEB"/>
    <w:rsid w:val="000D3E64"/>
    <w:rsid w:val="000E02EF"/>
    <w:rsid w:val="000F13C5"/>
    <w:rsid w:val="00100AC4"/>
    <w:rsid w:val="00101A5C"/>
    <w:rsid w:val="00105A36"/>
    <w:rsid w:val="00122D4B"/>
    <w:rsid w:val="001313B4"/>
    <w:rsid w:val="001443D7"/>
    <w:rsid w:val="0014467F"/>
    <w:rsid w:val="0014546D"/>
    <w:rsid w:val="001500D9"/>
    <w:rsid w:val="00156DB7"/>
    <w:rsid w:val="00157228"/>
    <w:rsid w:val="00160C3C"/>
    <w:rsid w:val="00163185"/>
    <w:rsid w:val="00164F24"/>
    <w:rsid w:val="0017783C"/>
    <w:rsid w:val="0019101F"/>
    <w:rsid w:val="0019314C"/>
    <w:rsid w:val="00197AC0"/>
    <w:rsid w:val="001A4A0A"/>
    <w:rsid w:val="001B49F7"/>
    <w:rsid w:val="001C716F"/>
    <w:rsid w:val="001D4958"/>
    <w:rsid w:val="001F38F0"/>
    <w:rsid w:val="001F5E8B"/>
    <w:rsid w:val="00204B89"/>
    <w:rsid w:val="00237430"/>
    <w:rsid w:val="00252648"/>
    <w:rsid w:val="00267CA6"/>
    <w:rsid w:val="0027018A"/>
    <w:rsid w:val="0027434E"/>
    <w:rsid w:val="00276A99"/>
    <w:rsid w:val="00286AD9"/>
    <w:rsid w:val="00287D2A"/>
    <w:rsid w:val="00294401"/>
    <w:rsid w:val="002966F3"/>
    <w:rsid w:val="002A00A7"/>
    <w:rsid w:val="002B69F3"/>
    <w:rsid w:val="002B763A"/>
    <w:rsid w:val="002C6804"/>
    <w:rsid w:val="002D382A"/>
    <w:rsid w:val="002D7852"/>
    <w:rsid w:val="002E34C0"/>
    <w:rsid w:val="002F1EDD"/>
    <w:rsid w:val="003013F2"/>
    <w:rsid w:val="0030232A"/>
    <w:rsid w:val="0030694A"/>
    <w:rsid w:val="003069F4"/>
    <w:rsid w:val="003147F1"/>
    <w:rsid w:val="00332267"/>
    <w:rsid w:val="00340D72"/>
    <w:rsid w:val="00342163"/>
    <w:rsid w:val="00347328"/>
    <w:rsid w:val="00355043"/>
    <w:rsid w:val="00360920"/>
    <w:rsid w:val="00374585"/>
    <w:rsid w:val="0038029B"/>
    <w:rsid w:val="00384709"/>
    <w:rsid w:val="00386C35"/>
    <w:rsid w:val="00387C7E"/>
    <w:rsid w:val="0039064A"/>
    <w:rsid w:val="003A25E1"/>
    <w:rsid w:val="003A3D77"/>
    <w:rsid w:val="003B43AB"/>
    <w:rsid w:val="003B5AED"/>
    <w:rsid w:val="003B6773"/>
    <w:rsid w:val="003C6B7B"/>
    <w:rsid w:val="003F4F56"/>
    <w:rsid w:val="00404497"/>
    <w:rsid w:val="0041052C"/>
    <w:rsid w:val="004135BD"/>
    <w:rsid w:val="004302A4"/>
    <w:rsid w:val="004463BA"/>
    <w:rsid w:val="00447AD2"/>
    <w:rsid w:val="00450DBC"/>
    <w:rsid w:val="00453808"/>
    <w:rsid w:val="00465137"/>
    <w:rsid w:val="004822D4"/>
    <w:rsid w:val="00485A29"/>
    <w:rsid w:val="0049290B"/>
    <w:rsid w:val="004A4451"/>
    <w:rsid w:val="004B19DC"/>
    <w:rsid w:val="004B3B5E"/>
    <w:rsid w:val="004B3FEB"/>
    <w:rsid w:val="004C15F1"/>
    <w:rsid w:val="004C27A6"/>
    <w:rsid w:val="004D3958"/>
    <w:rsid w:val="004E5236"/>
    <w:rsid w:val="004F489C"/>
    <w:rsid w:val="005008DF"/>
    <w:rsid w:val="00503489"/>
    <w:rsid w:val="005045D0"/>
    <w:rsid w:val="00505BBE"/>
    <w:rsid w:val="0051162D"/>
    <w:rsid w:val="00515908"/>
    <w:rsid w:val="005246E8"/>
    <w:rsid w:val="00534C6C"/>
    <w:rsid w:val="00550308"/>
    <w:rsid w:val="00555CD8"/>
    <w:rsid w:val="00555FBA"/>
    <w:rsid w:val="00557AE2"/>
    <w:rsid w:val="00565328"/>
    <w:rsid w:val="005841C0"/>
    <w:rsid w:val="00587B2C"/>
    <w:rsid w:val="0059260F"/>
    <w:rsid w:val="005A284A"/>
    <w:rsid w:val="005C4EE9"/>
    <w:rsid w:val="005C5648"/>
    <w:rsid w:val="005C6C7D"/>
    <w:rsid w:val="005D51C0"/>
    <w:rsid w:val="005E1113"/>
    <w:rsid w:val="005E3B5C"/>
    <w:rsid w:val="005E5074"/>
    <w:rsid w:val="005E6089"/>
    <w:rsid w:val="006055BC"/>
    <w:rsid w:val="00606204"/>
    <w:rsid w:val="00612E4F"/>
    <w:rsid w:val="00615D5E"/>
    <w:rsid w:val="0061644A"/>
    <w:rsid w:val="00622E99"/>
    <w:rsid w:val="00625E5D"/>
    <w:rsid w:val="00626715"/>
    <w:rsid w:val="0063023C"/>
    <w:rsid w:val="0063050E"/>
    <w:rsid w:val="006323BB"/>
    <w:rsid w:val="00633ACB"/>
    <w:rsid w:val="00636807"/>
    <w:rsid w:val="0064632F"/>
    <w:rsid w:val="00647C5D"/>
    <w:rsid w:val="00656F0F"/>
    <w:rsid w:val="00660862"/>
    <w:rsid w:val="0066370F"/>
    <w:rsid w:val="00674A32"/>
    <w:rsid w:val="00675350"/>
    <w:rsid w:val="00691A1C"/>
    <w:rsid w:val="00696AFA"/>
    <w:rsid w:val="006A0784"/>
    <w:rsid w:val="006A4BE2"/>
    <w:rsid w:val="006A697B"/>
    <w:rsid w:val="006B4DDE"/>
    <w:rsid w:val="006C3293"/>
    <w:rsid w:val="006C798F"/>
    <w:rsid w:val="006E670C"/>
    <w:rsid w:val="00743968"/>
    <w:rsid w:val="00746103"/>
    <w:rsid w:val="007620F7"/>
    <w:rsid w:val="007717F2"/>
    <w:rsid w:val="00774AFE"/>
    <w:rsid w:val="00781121"/>
    <w:rsid w:val="00781413"/>
    <w:rsid w:val="007831BD"/>
    <w:rsid w:val="00785415"/>
    <w:rsid w:val="00791660"/>
    <w:rsid w:val="00791CB9"/>
    <w:rsid w:val="00793130"/>
    <w:rsid w:val="007A172A"/>
    <w:rsid w:val="007A55FE"/>
    <w:rsid w:val="007B3233"/>
    <w:rsid w:val="007B5A42"/>
    <w:rsid w:val="007C199B"/>
    <w:rsid w:val="007C43B7"/>
    <w:rsid w:val="007C4D54"/>
    <w:rsid w:val="007D1F3C"/>
    <w:rsid w:val="007D3073"/>
    <w:rsid w:val="007D458B"/>
    <w:rsid w:val="007D5BDF"/>
    <w:rsid w:val="007D64B9"/>
    <w:rsid w:val="007D72D4"/>
    <w:rsid w:val="007E0452"/>
    <w:rsid w:val="007E6360"/>
    <w:rsid w:val="007F6C14"/>
    <w:rsid w:val="00802B4E"/>
    <w:rsid w:val="008070C0"/>
    <w:rsid w:val="00811C12"/>
    <w:rsid w:val="00820B1C"/>
    <w:rsid w:val="0082509E"/>
    <w:rsid w:val="00830BB8"/>
    <w:rsid w:val="00836AF5"/>
    <w:rsid w:val="008375EF"/>
    <w:rsid w:val="00845373"/>
    <w:rsid w:val="00845778"/>
    <w:rsid w:val="008765BB"/>
    <w:rsid w:val="00887E28"/>
    <w:rsid w:val="00893DCB"/>
    <w:rsid w:val="00895C37"/>
    <w:rsid w:val="00897AC6"/>
    <w:rsid w:val="00897F3F"/>
    <w:rsid w:val="008A5584"/>
    <w:rsid w:val="008B17A9"/>
    <w:rsid w:val="008B4633"/>
    <w:rsid w:val="008B5CAC"/>
    <w:rsid w:val="008D5C3A"/>
    <w:rsid w:val="008E6DA2"/>
    <w:rsid w:val="008F4B06"/>
    <w:rsid w:val="008F5563"/>
    <w:rsid w:val="008F74B3"/>
    <w:rsid w:val="00900F6E"/>
    <w:rsid w:val="009014B7"/>
    <w:rsid w:val="00907B1E"/>
    <w:rsid w:val="00917239"/>
    <w:rsid w:val="00930794"/>
    <w:rsid w:val="0093726B"/>
    <w:rsid w:val="00943AFD"/>
    <w:rsid w:val="009448C9"/>
    <w:rsid w:val="00956EB9"/>
    <w:rsid w:val="0096355E"/>
    <w:rsid w:val="00963A51"/>
    <w:rsid w:val="009701FA"/>
    <w:rsid w:val="00972B82"/>
    <w:rsid w:val="00975412"/>
    <w:rsid w:val="009820D2"/>
    <w:rsid w:val="0098237E"/>
    <w:rsid w:val="00983B6E"/>
    <w:rsid w:val="00992AD1"/>
    <w:rsid w:val="009936F8"/>
    <w:rsid w:val="00996AA0"/>
    <w:rsid w:val="009A3772"/>
    <w:rsid w:val="009A58FA"/>
    <w:rsid w:val="009A743B"/>
    <w:rsid w:val="009C303E"/>
    <w:rsid w:val="009C7235"/>
    <w:rsid w:val="009D17F0"/>
    <w:rsid w:val="00A04571"/>
    <w:rsid w:val="00A05745"/>
    <w:rsid w:val="00A12C0B"/>
    <w:rsid w:val="00A2242B"/>
    <w:rsid w:val="00A2785F"/>
    <w:rsid w:val="00A30850"/>
    <w:rsid w:val="00A31399"/>
    <w:rsid w:val="00A42796"/>
    <w:rsid w:val="00A43CA9"/>
    <w:rsid w:val="00A5311D"/>
    <w:rsid w:val="00A540BF"/>
    <w:rsid w:val="00A85DC7"/>
    <w:rsid w:val="00A86464"/>
    <w:rsid w:val="00AB35EF"/>
    <w:rsid w:val="00AD3B58"/>
    <w:rsid w:val="00AF56C6"/>
    <w:rsid w:val="00AF5F11"/>
    <w:rsid w:val="00AF7E87"/>
    <w:rsid w:val="00B032E8"/>
    <w:rsid w:val="00B0454E"/>
    <w:rsid w:val="00B211DD"/>
    <w:rsid w:val="00B25BCD"/>
    <w:rsid w:val="00B371E4"/>
    <w:rsid w:val="00B42A81"/>
    <w:rsid w:val="00B57F96"/>
    <w:rsid w:val="00B60C88"/>
    <w:rsid w:val="00B67892"/>
    <w:rsid w:val="00B80D00"/>
    <w:rsid w:val="00B80F73"/>
    <w:rsid w:val="00B9798D"/>
    <w:rsid w:val="00BA4BBE"/>
    <w:rsid w:val="00BA4C1E"/>
    <w:rsid w:val="00BA4D33"/>
    <w:rsid w:val="00BA5648"/>
    <w:rsid w:val="00BB5D64"/>
    <w:rsid w:val="00BC2D06"/>
    <w:rsid w:val="00BC58D7"/>
    <w:rsid w:val="00BC648C"/>
    <w:rsid w:val="00BE3A05"/>
    <w:rsid w:val="00BE4DDB"/>
    <w:rsid w:val="00BE71D6"/>
    <w:rsid w:val="00C049B8"/>
    <w:rsid w:val="00C17BA2"/>
    <w:rsid w:val="00C20713"/>
    <w:rsid w:val="00C42155"/>
    <w:rsid w:val="00C613B6"/>
    <w:rsid w:val="00C62400"/>
    <w:rsid w:val="00C744EB"/>
    <w:rsid w:val="00C75011"/>
    <w:rsid w:val="00C757A0"/>
    <w:rsid w:val="00C76A2C"/>
    <w:rsid w:val="00C814A6"/>
    <w:rsid w:val="00C90702"/>
    <w:rsid w:val="00C917FF"/>
    <w:rsid w:val="00C93C3A"/>
    <w:rsid w:val="00C9766A"/>
    <w:rsid w:val="00C97FE0"/>
    <w:rsid w:val="00CA4DA2"/>
    <w:rsid w:val="00CA4F6D"/>
    <w:rsid w:val="00CA699C"/>
    <w:rsid w:val="00CB3F49"/>
    <w:rsid w:val="00CC4F39"/>
    <w:rsid w:val="00CD165D"/>
    <w:rsid w:val="00CD544C"/>
    <w:rsid w:val="00CE3C64"/>
    <w:rsid w:val="00CF4256"/>
    <w:rsid w:val="00D04FE8"/>
    <w:rsid w:val="00D10B3A"/>
    <w:rsid w:val="00D176CF"/>
    <w:rsid w:val="00D2322E"/>
    <w:rsid w:val="00D271E3"/>
    <w:rsid w:val="00D30F69"/>
    <w:rsid w:val="00D363F7"/>
    <w:rsid w:val="00D47A80"/>
    <w:rsid w:val="00D51DC5"/>
    <w:rsid w:val="00D5235E"/>
    <w:rsid w:val="00D55E69"/>
    <w:rsid w:val="00D61F38"/>
    <w:rsid w:val="00D66857"/>
    <w:rsid w:val="00D7588B"/>
    <w:rsid w:val="00D85807"/>
    <w:rsid w:val="00D8693B"/>
    <w:rsid w:val="00D87349"/>
    <w:rsid w:val="00D91EE9"/>
    <w:rsid w:val="00D97220"/>
    <w:rsid w:val="00DA4C47"/>
    <w:rsid w:val="00DB7F6F"/>
    <w:rsid w:val="00DC4CC6"/>
    <w:rsid w:val="00E02524"/>
    <w:rsid w:val="00E12787"/>
    <w:rsid w:val="00E14D47"/>
    <w:rsid w:val="00E1641C"/>
    <w:rsid w:val="00E26708"/>
    <w:rsid w:val="00E32617"/>
    <w:rsid w:val="00E33F9F"/>
    <w:rsid w:val="00E34958"/>
    <w:rsid w:val="00E37AB0"/>
    <w:rsid w:val="00E40929"/>
    <w:rsid w:val="00E41BC5"/>
    <w:rsid w:val="00E45F8A"/>
    <w:rsid w:val="00E52E21"/>
    <w:rsid w:val="00E6270F"/>
    <w:rsid w:val="00E66BA9"/>
    <w:rsid w:val="00E67EE6"/>
    <w:rsid w:val="00E70C87"/>
    <w:rsid w:val="00E71C39"/>
    <w:rsid w:val="00E73248"/>
    <w:rsid w:val="00EA56E6"/>
    <w:rsid w:val="00EB29B0"/>
    <w:rsid w:val="00EB5CD1"/>
    <w:rsid w:val="00EC122E"/>
    <w:rsid w:val="00EC335F"/>
    <w:rsid w:val="00EC48FB"/>
    <w:rsid w:val="00ED057C"/>
    <w:rsid w:val="00EE7A27"/>
    <w:rsid w:val="00EF232A"/>
    <w:rsid w:val="00EF28F1"/>
    <w:rsid w:val="00F01721"/>
    <w:rsid w:val="00F03A80"/>
    <w:rsid w:val="00F05A69"/>
    <w:rsid w:val="00F13865"/>
    <w:rsid w:val="00F26058"/>
    <w:rsid w:val="00F269FC"/>
    <w:rsid w:val="00F31049"/>
    <w:rsid w:val="00F32BA1"/>
    <w:rsid w:val="00F3597A"/>
    <w:rsid w:val="00F43FFD"/>
    <w:rsid w:val="00F44236"/>
    <w:rsid w:val="00F46C20"/>
    <w:rsid w:val="00F52266"/>
    <w:rsid w:val="00F52517"/>
    <w:rsid w:val="00F7289C"/>
    <w:rsid w:val="00F72A1D"/>
    <w:rsid w:val="00F81B20"/>
    <w:rsid w:val="00F96980"/>
    <w:rsid w:val="00F97380"/>
    <w:rsid w:val="00FA2D9E"/>
    <w:rsid w:val="00FA57B2"/>
    <w:rsid w:val="00FA5C6C"/>
    <w:rsid w:val="00FB165C"/>
    <w:rsid w:val="00FB509B"/>
    <w:rsid w:val="00FC3D4B"/>
    <w:rsid w:val="00FC6312"/>
    <w:rsid w:val="00FD3B4F"/>
    <w:rsid w:val="00FE1B9D"/>
    <w:rsid w:val="00FE36E3"/>
    <w:rsid w:val="00FE6B01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122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807"/>
    <w:pPr>
      <w:ind w:left="720"/>
      <w:contextualSpacing/>
    </w:pPr>
  </w:style>
  <w:style w:type="paragraph" w:customStyle="1" w:styleId="BodyTextNumbered">
    <w:name w:val="Body Text Numbered"/>
    <w:basedOn w:val="BodyText"/>
    <w:link w:val="BodyTextNumberedChar1"/>
    <w:rsid w:val="004C15F1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4C15F1"/>
    <w:rPr>
      <w:iCs/>
      <w:sz w:val="24"/>
    </w:rPr>
  </w:style>
  <w:style w:type="character" w:customStyle="1" w:styleId="HeaderChar">
    <w:name w:val="Header Char"/>
    <w:basedOn w:val="DefaultParagraphFont"/>
    <w:link w:val="Header"/>
    <w:rsid w:val="00D10B3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ip.sharma@nexteraenergy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PGRR132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hanson@invenerg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csmi@southernco.com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1681294-4857-4624-8d04-edaddb44ee26}" enabled="0" method="" siteId="{a1681294-4857-4624-8d04-edaddb44ee2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939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Company</Company>
  <LinksUpToDate>false</LinksUpToDate>
  <CharactersWithSpaces>7540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Street</dc:creator>
  <cp:lastModifiedBy>ERCOT 112125</cp:lastModifiedBy>
  <cp:revision>3</cp:revision>
  <cp:lastPrinted>1900-01-01T06:00:00Z</cp:lastPrinted>
  <dcterms:created xsi:type="dcterms:W3CDTF">2025-11-17T23:45:00Z</dcterms:created>
  <dcterms:modified xsi:type="dcterms:W3CDTF">2025-11-21T21:38:00Z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ed3826ce-7c18-471d-9596-93de5bae332e_Enabled">
    <vt:lpwstr>true</vt:lpwstr>
  </property>
  <property fmtid="{D5CDD505-2E9C-101B-9397-08002B2CF9AE}" pid="10" name="MSIP_Label_ed3826ce-7c18-471d-9596-93de5bae332e_SetDate">
    <vt:lpwstr>2025-11-11T04:29:14Z</vt:lpwstr>
  </property>
  <property fmtid="{D5CDD505-2E9C-101B-9397-08002B2CF9AE}" pid="11" name="MSIP_Label_ed3826ce-7c18-471d-9596-93de5bae332e_Method">
    <vt:lpwstr>Standard</vt:lpwstr>
  </property>
  <property fmtid="{D5CDD505-2E9C-101B-9397-08002B2CF9AE}" pid="12" name="MSIP_Label_ed3826ce-7c18-471d-9596-93de5bae332e_Name">
    <vt:lpwstr>Internal</vt:lpwstr>
  </property>
  <property fmtid="{D5CDD505-2E9C-101B-9397-08002B2CF9AE}" pid="13" name="MSIP_Label_ed3826ce-7c18-471d-9596-93de5bae332e_SiteId">
    <vt:lpwstr>c0a02e2d-1186-410a-8895-0a4a252ebf17</vt:lpwstr>
  </property>
  <property fmtid="{D5CDD505-2E9C-101B-9397-08002B2CF9AE}" pid="14" name="MSIP_Label_ed3826ce-7c18-471d-9596-93de5bae332e_ActionId">
    <vt:lpwstr>1486b086-39c1-485d-9550-4d1e37537337</vt:lpwstr>
  </property>
  <property fmtid="{D5CDD505-2E9C-101B-9397-08002B2CF9AE}" pid="15" name="MSIP_Label_ed3826ce-7c18-471d-9596-93de5bae332e_ContentBits">
    <vt:lpwstr>0</vt:lpwstr>
  </property>
  <property fmtid="{D5CDD505-2E9C-101B-9397-08002B2CF9AE}" pid="16" name="MSIP_Label_ed3826ce-7c18-471d-9596-93de5bae332e_Tag">
    <vt:lpwstr>10, 3, 0, 1</vt:lpwstr>
  </property>
</Properties>
</file>